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A00" w:rsidRPr="003D2A00" w:rsidRDefault="00A119A1" w:rsidP="003D2A00">
      <w:pPr>
        <w:pStyle w:val="Subtitle"/>
        <w:rPr>
          <w:rStyle w:val="SubtleEmphasis"/>
          <w:sz w:val="28"/>
          <w:szCs w:val="28"/>
        </w:rPr>
      </w:pPr>
      <w:r w:rsidRPr="007B3647">
        <w:rPr>
          <w:noProof/>
        </w:rPr>
        <mc:AlternateContent>
          <mc:Choice Requires="wps">
            <w:drawing>
              <wp:anchor distT="91440" distB="91440" distL="114300" distR="114300" simplePos="0" relativeHeight="251643392" behindDoc="0" locked="0" layoutInCell="1" allowOverlap="1" wp14:anchorId="6FF17EE6" wp14:editId="1E9E3345">
                <wp:simplePos x="0" y="0"/>
                <wp:positionH relativeFrom="page">
                  <wp:posOffset>3585845</wp:posOffset>
                </wp:positionH>
                <wp:positionV relativeFrom="paragraph">
                  <wp:posOffset>0</wp:posOffset>
                </wp:positionV>
                <wp:extent cx="3474720" cy="1403985"/>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4720" cy="1403985"/>
                        </a:xfrm>
                        <a:prstGeom prst="rect">
                          <a:avLst/>
                        </a:prstGeom>
                        <a:noFill/>
                        <a:ln w="9525">
                          <a:noFill/>
                          <a:miter lim="800000"/>
                          <a:headEnd/>
                          <a:tailEnd/>
                        </a:ln>
                      </wps:spPr>
                      <wps:txbx>
                        <w:txbxContent>
                          <w:p w:rsidR="007B3647" w:rsidRPr="00A119A1" w:rsidRDefault="007B3647" w:rsidP="007B3647">
                            <w:pPr>
                              <w:pBdr>
                                <w:top w:val="single" w:sz="24" w:space="8" w:color="4F81BD" w:themeColor="accent1"/>
                                <w:bottom w:val="single" w:sz="24" w:space="8" w:color="4F81BD" w:themeColor="accent1"/>
                              </w:pBdr>
                              <w:spacing w:after="0" w:line="180" w:lineRule="auto"/>
                              <w:jc w:val="center"/>
                              <w:rPr>
                                <w:i/>
                                <w:iCs/>
                                <w:color w:val="4F81BD" w:themeColor="accent1"/>
                                <w:sz w:val="32"/>
                                <w:szCs w:val="32"/>
                              </w:rPr>
                            </w:pPr>
                            <w:r w:rsidRPr="00A119A1">
                              <w:rPr>
                                <w:i/>
                                <w:iCs/>
                                <w:color w:val="4F81BD" w:themeColor="accent1"/>
                                <w:sz w:val="32"/>
                                <w:szCs w:val="32"/>
                              </w:rPr>
                              <w:t>Automated RFP Response and Document Creation Software</w:t>
                            </w:r>
                          </w:p>
                        </w:txbxContent>
                      </wps:txbx>
                      <wps:bodyPr rot="0" vert="horz" wrap="square" lIns="91440" tIns="45720" rIns="91440" bIns="45720" anchor="t" anchorCtr="0">
                        <a:spAutoFit/>
                      </wps:bodyPr>
                    </wps:wsp>
                  </a:graphicData>
                </a:graphic>
                <wp14:sizeRelH relativeFrom="margin">
                  <wp14:pctWidth>58500</wp14:pctWidth>
                </wp14:sizeRelH>
                <wp14:sizeRelV relativeFrom="margin">
                  <wp14:pctHeight>20000</wp14:pctHeight>
                </wp14:sizeRelV>
              </wp:anchor>
            </w:drawing>
          </mc:Choice>
          <mc:Fallback>
            <w:pict>
              <v:shapetype w14:anchorId="6FF17EE6" id="_x0000_t202" coordsize="21600,21600" o:spt="202" path="m,l,21600r21600,l21600,xe">
                <v:stroke joinstyle="miter"/>
                <v:path gradientshapeok="t" o:connecttype="rect"/>
              </v:shapetype>
              <v:shape id="Text Box 2" o:spid="_x0000_s1026" type="#_x0000_t202" style="position:absolute;margin-left:282.35pt;margin-top:0;width:273.6pt;height:110.55pt;z-index:251643392;visibility:visible;mso-wrap-style:square;mso-width-percent:585;mso-height-percent:200;mso-wrap-distance-left:9pt;mso-wrap-distance-top:7.2pt;mso-wrap-distance-right:9pt;mso-wrap-distance-bottom:7.2pt;mso-position-horizontal:absolute;mso-position-horizontal-relative:page;mso-position-vertical:absolute;mso-position-vertical-relative:text;mso-width-percent:585;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" filled="f" stroked="f">
                <v:textbox style="mso-fit-shape-to-text:t">
                  <w:txbxContent>
                    <w:p w:rsidR="007B3647" w:rsidRPr="00A119A1" w:rsidRDefault="007B3647" w:rsidP="007B3647">
                      <w:pPr>
                        <w:pBdr>
                          <w:top w:val="single" w:sz="24" w:space="8" w:color="4F81BD" w:themeColor="accent1"/>
                          <w:bottom w:val="single" w:sz="24" w:space="8" w:color="4F81BD" w:themeColor="accent1"/>
                        </w:pBdr>
                        <w:spacing w:after="0" w:line="180" w:lineRule="auto"/>
                        <w:jc w:val="center"/>
                        <w:rPr>
                          <w:i/>
                          <w:iCs/>
                          <w:color w:val="4F81BD" w:themeColor="accent1"/>
                          <w:sz w:val="32"/>
                          <w:szCs w:val="32"/>
                        </w:rPr>
                      </w:pPr>
                      <w:r w:rsidRPr="00A119A1">
                        <w:rPr>
                          <w:i/>
                          <w:iCs/>
                          <w:color w:val="4F81BD" w:themeColor="accent1"/>
                          <w:sz w:val="32"/>
                          <w:szCs w:val="32"/>
                        </w:rPr>
                        <w:t>Automated RFP Response and Document Creation Software</w:t>
                      </w:r>
                    </w:p>
                  </w:txbxContent>
                </v:textbox>
                <w10:wrap type="topAndBottom" anchorx="page"/>
              </v:shape>
            </w:pict>
          </mc:Fallback>
        </mc:AlternateContent>
      </w:r>
      <w:r w:rsidR="00FF184D" w:rsidRPr="00FC35E5">
        <w:rPr>
          <w:rStyle w:val="SubtleEmphasis"/>
          <w:noProof/>
          <w:sz w:val="28"/>
          <w:szCs w:val="28"/>
        </w:rPr>
        <w:drawing>
          <wp:anchor distT="0" distB="0" distL="114300" distR="114300" simplePos="0" relativeHeight="251641344" behindDoc="0" locked="0" layoutInCell="1" allowOverlap="1" wp14:anchorId="36219F54" wp14:editId="42EA3B5F">
            <wp:simplePos x="0" y="0"/>
            <wp:positionH relativeFrom="column">
              <wp:posOffset>-190501</wp:posOffset>
            </wp:positionH>
            <wp:positionV relativeFrom="paragraph">
              <wp:posOffset>-285750</wp:posOffset>
            </wp:positionV>
            <wp:extent cx="2126455" cy="895350"/>
            <wp:effectExtent l="0" t="0" r="762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mall.jpg"/>
                    <pic:cNvPicPr/>
                  </pic:nvPicPr>
                  <pic:blipFill>
                    <a:blip r:embed="rId8">
                      <a:extLst>
                        <a:ext uri="{28A0092B-C50C-407E-A947-70E740481C1C}">
                          <a14:useLocalDpi xmlns:a14="http://schemas.microsoft.com/office/drawing/2010/main" val="0"/>
                        </a:ext>
                      </a:extLst>
                    </a:blip>
                    <a:stretch>
                      <a:fillRect/>
                    </a:stretch>
                  </pic:blipFill>
                  <pic:spPr>
                    <a:xfrm>
                      <a:off x="0" y="0"/>
                      <a:ext cx="2128895" cy="896377"/>
                    </a:xfrm>
                    <a:prstGeom prst="rect">
                      <a:avLst/>
                    </a:prstGeom>
                  </pic:spPr>
                </pic:pic>
              </a:graphicData>
            </a:graphic>
            <wp14:sizeRelH relativeFrom="page">
              <wp14:pctWidth>0</wp14:pctWidth>
            </wp14:sizeRelH>
            <wp14:sizeRelV relativeFrom="page">
              <wp14:pctHeight>0</wp14:pctHeight>
            </wp14:sizeRelV>
          </wp:anchor>
        </w:drawing>
      </w:r>
      <w:r w:rsidR="003D2A00" w:rsidRPr="003D2A00">
        <w:rPr>
          <w:rStyle w:val="SubtleEmphasis"/>
          <w:sz w:val="28"/>
          <w:szCs w:val="28"/>
        </w:rPr>
        <w:t xml:space="preserve"> </w:t>
      </w:r>
    </w:p>
    <w:p w:rsidR="002C6B15" w:rsidRDefault="002C6B15" w:rsidP="00C3134C">
      <w:pPr>
        <w:spacing w:after="0" w:line="288" w:lineRule="auto"/>
        <w:rPr>
          <w:ins w:id="0" w:author="Brooke Savage" w:date="2014-08-11T15:08:00Z"/>
          <w:sz w:val="24"/>
          <w:szCs w:val="24"/>
        </w:rPr>
        <w:sectPr w:rsidR="002C6B15" w:rsidSect="000344A9">
          <w:type w:val="continuous"/>
          <w:pgSz w:w="12240" w:h="15840"/>
          <w:pgMar w:top="720" w:right="1440" w:bottom="720" w:left="1440" w:header="720" w:footer="720" w:gutter="0"/>
          <w:cols w:space="720"/>
          <w:docGrid w:linePitch="360"/>
        </w:sectPr>
      </w:pPr>
    </w:p>
    <w:p w:rsidR="00C3134C" w:rsidDel="00172201" w:rsidRDefault="00C3134C" w:rsidP="00C3134C">
      <w:pPr>
        <w:spacing w:after="0" w:line="288" w:lineRule="auto"/>
        <w:rPr>
          <w:del w:id="1" w:author="Brooke Savage" w:date="2014-08-11T14:58:00Z"/>
          <w:sz w:val="24"/>
          <w:szCs w:val="24"/>
        </w:rPr>
      </w:pPr>
      <w:r>
        <w:rPr>
          <w:sz w:val="24"/>
          <w:szCs w:val="24"/>
        </w:rPr>
        <w:lastRenderedPageBreak/>
        <w:t xml:space="preserve">Expedience takes a new approach to RFP response software and document automation. </w:t>
      </w:r>
    </w:p>
    <w:p w:rsidR="00172201" w:rsidRDefault="00172201" w:rsidP="00C3134C">
      <w:pPr>
        <w:spacing w:after="0" w:line="288" w:lineRule="auto"/>
        <w:rPr>
          <w:ins w:id="2" w:author="Brooke Savage" w:date="2014-08-11T14:58:00Z"/>
          <w:sz w:val="24"/>
          <w:szCs w:val="24"/>
        </w:rPr>
      </w:pPr>
    </w:p>
    <w:p w:rsidR="00C3134C" w:rsidRDefault="001D583A" w:rsidP="00C3134C">
      <w:pPr>
        <w:spacing w:after="0" w:line="288" w:lineRule="auto"/>
        <w:rPr>
          <w:sz w:val="24"/>
          <w:szCs w:val="24"/>
        </w:rPr>
      </w:pPr>
      <w:ins w:id="3" w:author="Brooke Savage" w:date="2014-08-11T15:01:00Z">
        <w:r>
          <w:rPr>
            <w:noProof/>
          </w:rPr>
          <w:drawing>
            <wp:anchor distT="0" distB="0" distL="114300" distR="114300" simplePos="0" relativeHeight="251654656" behindDoc="1" locked="0" layoutInCell="1" allowOverlap="1" wp14:anchorId="2EF48DE5" wp14:editId="76F4509F">
              <wp:simplePos x="0" y="0"/>
              <wp:positionH relativeFrom="column">
                <wp:posOffset>3795623</wp:posOffset>
              </wp:positionH>
              <wp:positionV relativeFrom="paragraph">
                <wp:posOffset>67478</wp:posOffset>
              </wp:positionV>
              <wp:extent cx="2743200" cy="2560320"/>
              <wp:effectExtent l="0" t="0" r="0" b="0"/>
              <wp:wrapTight wrapText="bothSides">
                <wp:wrapPolygon edited="0">
                  <wp:start x="10350" y="804"/>
                  <wp:lineTo x="4500" y="1929"/>
                  <wp:lineTo x="1500" y="2732"/>
                  <wp:lineTo x="1500" y="14786"/>
                  <wp:lineTo x="3000" y="16554"/>
                  <wp:lineTo x="3750" y="16554"/>
                  <wp:lineTo x="8700" y="20250"/>
                  <wp:lineTo x="8850" y="20571"/>
                  <wp:lineTo x="9900" y="20571"/>
                  <wp:lineTo x="10050" y="20250"/>
                  <wp:lineTo x="17850" y="16554"/>
                  <wp:lineTo x="19050" y="16554"/>
                  <wp:lineTo x="20100" y="15268"/>
                  <wp:lineTo x="20100" y="3214"/>
                  <wp:lineTo x="18150" y="2571"/>
                  <wp:lineTo x="12300" y="804"/>
                  <wp:lineTo x="10350" y="804"/>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ube Graphic 5 100% Word.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43200" cy="2560320"/>
                      </a:xfrm>
                      <a:prstGeom prst="rect">
                        <a:avLst/>
                      </a:prstGeom>
                    </pic:spPr>
                  </pic:pic>
                </a:graphicData>
              </a:graphic>
              <wp14:sizeRelH relativeFrom="page">
                <wp14:pctWidth>0</wp14:pctWidth>
              </wp14:sizeRelH>
              <wp14:sizeRelV relativeFrom="page">
                <wp14:pctHeight>0</wp14:pctHeight>
              </wp14:sizeRelV>
            </wp:anchor>
          </w:drawing>
        </w:r>
      </w:ins>
    </w:p>
    <w:p w:rsidR="00C3134C" w:rsidRDefault="00C3134C" w:rsidP="00C3134C">
      <w:pPr>
        <w:spacing w:after="0" w:line="288" w:lineRule="auto"/>
        <w:rPr>
          <w:sz w:val="24"/>
          <w:szCs w:val="24"/>
        </w:rPr>
      </w:pPr>
      <w:r>
        <w:rPr>
          <w:sz w:val="24"/>
          <w:szCs w:val="24"/>
        </w:rPr>
        <w:t>Where conventional systems in this arena have often relied on complex combinations of software tools such as backend databases, web-front ends, cloud repositories and multiple user interfaces, Expedience uses only one software platform – Microsoft Word®.</w:t>
      </w:r>
    </w:p>
    <w:p w:rsidR="00C3134C" w:rsidRDefault="00C3134C" w:rsidP="00C3134C">
      <w:pPr>
        <w:spacing w:after="0" w:line="288" w:lineRule="auto"/>
        <w:rPr>
          <w:sz w:val="24"/>
          <w:szCs w:val="24"/>
        </w:rPr>
      </w:pPr>
    </w:p>
    <w:p w:rsidR="00C3134C" w:rsidRDefault="002C6B15" w:rsidP="00C3134C">
      <w:pPr>
        <w:rPr>
          <w:sz w:val="24"/>
          <w:szCs w:val="24"/>
        </w:rPr>
      </w:pPr>
      <w:ins w:id="4" w:author="Brooke Savage" w:date="2014-08-11T15:07:00Z">
        <w:r w:rsidRPr="00EA6A17">
          <w:rPr>
            <w:noProof/>
            <w:sz w:val="24"/>
            <w:szCs w:val="24"/>
          </w:rPr>
          <mc:AlternateContent>
            <mc:Choice Requires="wps">
              <w:drawing>
                <wp:anchor distT="0" distB="0" distL="114300" distR="114300" simplePos="0" relativeHeight="251673088" behindDoc="1" locked="0" layoutInCell="1" allowOverlap="1" wp14:anchorId="3B7C020C" wp14:editId="1F674A79">
                  <wp:simplePos x="0" y="0"/>
                  <wp:positionH relativeFrom="column">
                    <wp:posOffset>4083134</wp:posOffset>
                  </wp:positionH>
                  <wp:positionV relativeFrom="paragraph">
                    <wp:posOffset>577167</wp:posOffset>
                  </wp:positionV>
                  <wp:extent cx="2374265" cy="1403985"/>
                  <wp:effectExtent l="0" t="0" r="3810" b="8890"/>
                  <wp:wrapTight wrapText="bothSides">
                    <wp:wrapPolygon edited="0">
                      <wp:start x="0" y="0"/>
                      <wp:lineTo x="0" y="21246"/>
                      <wp:lineTo x="21462" y="21246"/>
                      <wp:lineTo x="21462" y="0"/>
                      <wp:lineTo x="0" y="0"/>
                    </wp:wrapPolygon>
                  </wp:wrapTight>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rsidR="002C6B15" w:rsidRPr="00EA6A17" w:rsidRDefault="002C6B15" w:rsidP="002C6B15">
                              <w:pPr>
                                <w:jc w:val="center"/>
                                <w:rPr>
                                  <w:i/>
                                </w:rPr>
                              </w:pPr>
                              <w:r w:rsidRPr="00EA6A17">
                                <w:rPr>
                                  <w:i/>
                                </w:rPr>
                                <w:t xml:space="preserve">Expedience </w:t>
                              </w:r>
                              <w:r>
                                <w:rPr>
                                  <w:i/>
                                </w:rPr>
                                <w:t xml:space="preserve">100% </w:t>
                              </w:r>
                              <w:r w:rsidRPr="00EA6A17">
                                <w:rPr>
                                  <w:i/>
                                </w:rPr>
                                <w:t>Word-based RFP and Proposal System</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3B7C020C" id="_x0000_s1027" type="#_x0000_t202" style="position:absolute;margin-left:321.5pt;margin-top:45.45pt;width:186.95pt;height:110.55pt;z-index:-25164339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" stroked="f">
                  <v:textbox style="mso-fit-shape-to-text:t">
                    <w:txbxContent>
                      <w:p w:rsidR="002C6B15" w:rsidRPr="00EA6A17" w:rsidRDefault="002C6B15" w:rsidP="002C6B15">
                        <w:pPr>
                          <w:jc w:val="center"/>
                          <w:rPr>
                            <w:i/>
                          </w:rPr>
                        </w:pPr>
                        <w:r w:rsidRPr="00EA6A17">
                          <w:rPr>
                            <w:i/>
                          </w:rPr>
                          <w:t xml:space="preserve">Expedience </w:t>
                        </w:r>
                        <w:r>
                          <w:rPr>
                            <w:i/>
                          </w:rPr>
                          <w:t xml:space="preserve">100% </w:t>
                        </w:r>
                        <w:r w:rsidRPr="00EA6A17">
                          <w:rPr>
                            <w:i/>
                          </w:rPr>
                          <w:t>Word-based RFP and Proposal System</w:t>
                        </w:r>
                      </w:p>
                    </w:txbxContent>
                  </v:textbox>
                  <w10:wrap type="tight"/>
                </v:shape>
              </w:pict>
            </mc:Fallback>
          </mc:AlternateContent>
        </w:r>
      </w:ins>
      <w:r w:rsidR="00C3134C">
        <w:rPr>
          <w:sz w:val="24"/>
          <w:szCs w:val="24"/>
        </w:rPr>
        <w:t>The implementation is completely developed and contained within Word with no outside software beyond Word’s native components and structures.</w:t>
      </w:r>
    </w:p>
    <w:p w:rsidR="00C3134C" w:rsidRDefault="00C3134C" w:rsidP="00C3134C">
      <w:pPr>
        <w:rPr>
          <w:sz w:val="24"/>
          <w:szCs w:val="24"/>
        </w:rPr>
      </w:pPr>
      <w:r>
        <w:rPr>
          <w:sz w:val="24"/>
          <w:szCs w:val="24"/>
        </w:rPr>
        <w:t>This approach provides writers with a streamlined and seamless experience. From directly within Word content may be selected, updated, and formatted without ever leaving the Word environment. In effect, the software recedes into the background allowing the writer to flow through the RFP or proposal quickly and confidently; with all the tools necessary immediately available in the everyday context of Word.</w:t>
      </w:r>
    </w:p>
    <w:p w:rsidR="00C3134C" w:rsidRDefault="00C3134C" w:rsidP="00C3134C">
      <w:pPr>
        <w:spacing w:after="0" w:line="288" w:lineRule="auto"/>
        <w:rPr>
          <w:sz w:val="24"/>
          <w:szCs w:val="24"/>
        </w:rPr>
      </w:pPr>
      <w:r>
        <w:rPr>
          <w:sz w:val="24"/>
          <w:szCs w:val="24"/>
        </w:rPr>
        <w:t>The result yields dramatic improvements in speed, ease-of-use, and efficiency in accurately completing the challenging work of RFP and proposal production.</w:t>
      </w:r>
    </w:p>
    <w:p w:rsidR="002C6B15" w:rsidRDefault="002C6B15" w:rsidP="00D228BB">
      <w:pPr>
        <w:pStyle w:val="Heading1"/>
        <w:rPr>
          <w:ins w:id="5" w:author="Brooke Savage" w:date="2014-08-11T15:08:00Z"/>
          <w:sz w:val="24"/>
          <w:szCs w:val="24"/>
        </w:rPr>
        <w:sectPr w:rsidR="002C6B15" w:rsidSect="002C6B15">
          <w:type w:val="continuous"/>
          <w:pgSz w:w="12240" w:h="15840"/>
          <w:pgMar w:top="720" w:right="1440" w:bottom="720" w:left="1440" w:header="720" w:footer="720" w:gutter="0"/>
          <w:cols w:num="2" w:space="720"/>
          <w:docGrid w:linePitch="360"/>
          <w:sectPrChange w:id="6" w:author="Brooke Savage" w:date="2014-08-11T15:08:00Z">
            <w:sectPr w:rsidR="002C6B15" w:rsidSect="002C6B15">
              <w:pgMar w:top="720" w:right="1440" w:bottom="720" w:left="1440" w:header="720" w:footer="720" w:gutter="0"/>
              <w:cols w:num="1"/>
            </w:sectPr>
          </w:sectPrChange>
        </w:sectPr>
      </w:pPr>
    </w:p>
    <w:p w:rsidR="00B7242F" w:rsidDel="00C3134C" w:rsidRDefault="000B2C06" w:rsidP="00513162">
      <w:pPr>
        <w:spacing w:after="0" w:line="288" w:lineRule="auto"/>
        <w:rPr>
          <w:del w:id="7" w:author="Brooke Savage" w:date="2014-08-11T09:37:00Z"/>
          <w:sz w:val="24"/>
          <w:szCs w:val="24"/>
        </w:rPr>
      </w:pPr>
      <w:del w:id="8" w:author="Brooke Savage" w:date="2014-08-11T09:37:00Z">
        <w:r w:rsidDel="00C3134C">
          <w:rPr>
            <w:sz w:val="24"/>
            <w:szCs w:val="24"/>
          </w:rPr>
          <w:lastRenderedPageBreak/>
          <w:delText>Expedience takes a new approach t</w:delText>
        </w:r>
        <w:r w:rsidR="00EC2790" w:rsidDel="00C3134C">
          <w:rPr>
            <w:sz w:val="24"/>
            <w:szCs w:val="24"/>
          </w:rPr>
          <w:delText xml:space="preserve">o RFP response </w:delText>
        </w:r>
        <w:r w:rsidR="003E7387" w:rsidDel="00C3134C">
          <w:rPr>
            <w:sz w:val="24"/>
            <w:szCs w:val="24"/>
          </w:rPr>
          <w:delText xml:space="preserve">software </w:delText>
        </w:r>
        <w:r w:rsidR="00EC2790" w:rsidDel="00C3134C">
          <w:rPr>
            <w:sz w:val="24"/>
            <w:szCs w:val="24"/>
          </w:rPr>
          <w:delText>and document</w:delText>
        </w:r>
        <w:r w:rsidDel="00C3134C">
          <w:rPr>
            <w:sz w:val="24"/>
            <w:szCs w:val="24"/>
          </w:rPr>
          <w:delText xml:space="preserve"> automation. </w:delText>
        </w:r>
      </w:del>
    </w:p>
    <w:p w:rsidR="00B7242F" w:rsidDel="00C3134C" w:rsidRDefault="00B7242F" w:rsidP="00513162">
      <w:pPr>
        <w:spacing w:after="0" w:line="288" w:lineRule="auto"/>
        <w:rPr>
          <w:del w:id="9" w:author="Brooke Savage" w:date="2014-08-11T09:37:00Z"/>
          <w:sz w:val="24"/>
          <w:szCs w:val="24"/>
        </w:rPr>
      </w:pPr>
    </w:p>
    <w:p w:rsidR="00513162" w:rsidDel="00C3134C" w:rsidRDefault="000B2C06" w:rsidP="00513162">
      <w:pPr>
        <w:spacing w:after="0" w:line="288" w:lineRule="auto"/>
        <w:rPr>
          <w:del w:id="10" w:author="Brooke Savage" w:date="2014-08-11T09:37:00Z"/>
          <w:sz w:val="24"/>
          <w:szCs w:val="24"/>
        </w:rPr>
      </w:pPr>
      <w:del w:id="11" w:author="Brooke Savage" w:date="2014-08-11T09:37:00Z">
        <w:r w:rsidDel="00C3134C">
          <w:rPr>
            <w:sz w:val="24"/>
            <w:szCs w:val="24"/>
          </w:rPr>
          <w:delText xml:space="preserve">Where traditional systems in this arena have </w:delText>
        </w:r>
        <w:r w:rsidR="002E38D5" w:rsidDel="00C3134C">
          <w:rPr>
            <w:sz w:val="24"/>
            <w:szCs w:val="24"/>
          </w:rPr>
          <w:delText xml:space="preserve">often </w:delText>
        </w:r>
        <w:r w:rsidDel="00C3134C">
          <w:rPr>
            <w:sz w:val="24"/>
            <w:szCs w:val="24"/>
          </w:rPr>
          <w:delText xml:space="preserve">relied </w:delText>
        </w:r>
        <w:r w:rsidR="002E38D5" w:rsidDel="00C3134C">
          <w:rPr>
            <w:sz w:val="24"/>
            <w:szCs w:val="24"/>
          </w:rPr>
          <w:delText xml:space="preserve">on </w:delText>
        </w:r>
        <w:r w:rsidR="00B7242F" w:rsidDel="00C3134C">
          <w:rPr>
            <w:sz w:val="24"/>
            <w:szCs w:val="24"/>
          </w:rPr>
          <w:delText xml:space="preserve">complex </w:delText>
        </w:r>
        <w:r w:rsidDel="00C3134C">
          <w:rPr>
            <w:sz w:val="24"/>
            <w:szCs w:val="24"/>
          </w:rPr>
          <w:delText xml:space="preserve">combinations of software tools such as </w:delText>
        </w:r>
        <w:r w:rsidR="00B7242F" w:rsidDel="00C3134C">
          <w:rPr>
            <w:sz w:val="24"/>
            <w:szCs w:val="24"/>
          </w:rPr>
          <w:delText xml:space="preserve">backend </w:delText>
        </w:r>
        <w:r w:rsidDel="00C3134C">
          <w:rPr>
            <w:sz w:val="24"/>
            <w:szCs w:val="24"/>
          </w:rPr>
          <w:delText xml:space="preserve">databases, web-front ends, </w:delText>
        </w:r>
        <w:r w:rsidR="002E38D5" w:rsidDel="00C3134C">
          <w:rPr>
            <w:sz w:val="24"/>
            <w:szCs w:val="24"/>
          </w:rPr>
          <w:delText xml:space="preserve">cloud </w:delText>
        </w:r>
        <w:r w:rsidDel="00C3134C">
          <w:rPr>
            <w:sz w:val="24"/>
            <w:szCs w:val="24"/>
          </w:rPr>
          <w:delText xml:space="preserve">repositories and </w:delText>
        </w:r>
        <w:r w:rsidR="00D54ED9" w:rsidDel="00C3134C">
          <w:rPr>
            <w:sz w:val="24"/>
            <w:szCs w:val="24"/>
          </w:rPr>
          <w:delText>foreign</w:delText>
        </w:r>
        <w:r w:rsidR="00D228BB" w:rsidDel="00C3134C">
          <w:rPr>
            <w:sz w:val="24"/>
            <w:szCs w:val="24"/>
          </w:rPr>
          <w:delText xml:space="preserve"> user</w:delText>
        </w:r>
        <w:r w:rsidR="002B5D9E" w:rsidDel="00C3134C">
          <w:rPr>
            <w:sz w:val="24"/>
            <w:szCs w:val="24"/>
          </w:rPr>
          <w:delText xml:space="preserve"> </w:delText>
        </w:r>
        <w:r w:rsidDel="00C3134C">
          <w:rPr>
            <w:sz w:val="24"/>
            <w:szCs w:val="24"/>
          </w:rPr>
          <w:delText>interf</w:delText>
        </w:r>
        <w:r w:rsidR="00B7242F" w:rsidDel="00C3134C">
          <w:rPr>
            <w:sz w:val="24"/>
            <w:szCs w:val="24"/>
          </w:rPr>
          <w:delText xml:space="preserve">aces, Expedience uses only one </w:delText>
        </w:r>
        <w:r w:rsidDel="00C3134C">
          <w:rPr>
            <w:sz w:val="24"/>
            <w:szCs w:val="24"/>
          </w:rPr>
          <w:delText xml:space="preserve">software </w:delText>
        </w:r>
        <w:r w:rsidR="002B5D9E" w:rsidDel="00C3134C">
          <w:rPr>
            <w:sz w:val="24"/>
            <w:szCs w:val="24"/>
          </w:rPr>
          <w:delText>platform</w:delText>
        </w:r>
        <w:r w:rsidDel="00C3134C">
          <w:rPr>
            <w:sz w:val="24"/>
            <w:szCs w:val="24"/>
          </w:rPr>
          <w:delText xml:space="preserve"> – Microsoft Word</w:delText>
        </w:r>
        <w:r w:rsidR="002B5D9E" w:rsidDel="00C3134C">
          <w:rPr>
            <w:sz w:val="24"/>
            <w:szCs w:val="24"/>
          </w:rPr>
          <w:delText>®.</w:delText>
        </w:r>
      </w:del>
    </w:p>
    <w:p w:rsidR="00522A8E" w:rsidDel="00C3134C" w:rsidRDefault="00522A8E" w:rsidP="00513162">
      <w:pPr>
        <w:spacing w:after="0" w:line="288" w:lineRule="auto"/>
        <w:rPr>
          <w:del w:id="12" w:author="Brooke Savage" w:date="2014-08-11T09:37:00Z"/>
          <w:sz w:val="24"/>
          <w:szCs w:val="24"/>
        </w:rPr>
      </w:pPr>
    </w:p>
    <w:p w:rsidR="00522A8E" w:rsidDel="00C3134C" w:rsidRDefault="00522A8E" w:rsidP="00522A8E">
      <w:pPr>
        <w:rPr>
          <w:del w:id="13" w:author="Brooke Savage" w:date="2014-08-11T09:37:00Z"/>
          <w:sz w:val="24"/>
          <w:szCs w:val="24"/>
        </w:rPr>
      </w:pPr>
      <w:del w:id="14" w:author="Brooke Savage" w:date="2014-08-11T09:37:00Z">
        <w:r w:rsidDel="00C3134C">
          <w:rPr>
            <w:sz w:val="24"/>
            <w:szCs w:val="24"/>
          </w:rPr>
          <w:delText>The implementation is completely contained within Word with no outside software beyond Word’s normal components and structures.</w:delText>
        </w:r>
      </w:del>
    </w:p>
    <w:p w:rsidR="00D54ED9" w:rsidDel="00A82EBA" w:rsidRDefault="00D54ED9" w:rsidP="00D54ED9">
      <w:pPr>
        <w:rPr>
          <w:del w:id="15" w:author="Brooke Savage" w:date="2014-08-10T08:40:00Z"/>
          <w:sz w:val="24"/>
          <w:szCs w:val="24"/>
        </w:rPr>
      </w:pPr>
      <w:del w:id="16" w:author="Brooke Savage" w:date="2014-08-10T08:40:00Z">
        <w:r w:rsidDel="00A82EBA">
          <w:rPr>
            <w:sz w:val="24"/>
            <w:szCs w:val="24"/>
          </w:rPr>
          <w:delText>Expedience collapses the distance between the writer, the appropriate content, together with needed styles and formatting, all directed at the target RFP or proposal document being created.</w:delText>
        </w:r>
      </w:del>
    </w:p>
    <w:p w:rsidR="00803F7F" w:rsidDel="00C3134C" w:rsidRDefault="00522A8E" w:rsidP="00B2633A">
      <w:pPr>
        <w:spacing w:after="0" w:line="288" w:lineRule="auto"/>
        <w:rPr>
          <w:del w:id="17" w:author="Brooke Savage" w:date="2014-08-11T09:37:00Z"/>
          <w:sz w:val="24"/>
          <w:szCs w:val="24"/>
        </w:rPr>
      </w:pPr>
      <w:del w:id="18" w:author="Brooke Savage" w:date="2014-08-11T09:37:00Z">
        <w:r w:rsidDel="00C3134C">
          <w:rPr>
            <w:sz w:val="24"/>
            <w:szCs w:val="24"/>
          </w:rPr>
          <w:delText xml:space="preserve">The result yields dramatic improvements </w:delText>
        </w:r>
        <w:r w:rsidR="00D228BB" w:rsidDel="00C3134C">
          <w:rPr>
            <w:sz w:val="24"/>
            <w:szCs w:val="24"/>
          </w:rPr>
          <w:delText>in speed, ease-of-use, and efficiency i</w:delText>
        </w:r>
        <w:r w:rsidDel="00C3134C">
          <w:rPr>
            <w:sz w:val="24"/>
            <w:szCs w:val="24"/>
          </w:rPr>
          <w:delText xml:space="preserve">n </w:delText>
        </w:r>
      </w:del>
      <w:del w:id="19" w:author="Brooke Savage" w:date="2014-08-10T08:48:00Z">
        <w:r w:rsidDel="00036E76">
          <w:rPr>
            <w:sz w:val="24"/>
            <w:szCs w:val="24"/>
          </w:rPr>
          <w:delText xml:space="preserve">crafting </w:delText>
        </w:r>
      </w:del>
      <w:del w:id="20" w:author="Brooke Savage" w:date="2014-08-11T09:37:00Z">
        <w:r w:rsidDel="00C3134C">
          <w:rPr>
            <w:sz w:val="24"/>
            <w:szCs w:val="24"/>
          </w:rPr>
          <w:delText xml:space="preserve">the </w:delText>
        </w:r>
      </w:del>
      <w:del w:id="21" w:author="Brooke Savage" w:date="2014-08-10T08:46:00Z">
        <w:r w:rsidDel="00A82EBA">
          <w:rPr>
            <w:sz w:val="24"/>
            <w:szCs w:val="24"/>
          </w:rPr>
          <w:delText xml:space="preserve">always </w:delText>
        </w:r>
      </w:del>
      <w:del w:id="22" w:author="Brooke Savage" w:date="2014-08-11T09:37:00Z">
        <w:r w:rsidDel="00C3134C">
          <w:rPr>
            <w:sz w:val="24"/>
            <w:szCs w:val="24"/>
          </w:rPr>
          <w:delText>challenging work of RFP and proposal production</w:delText>
        </w:r>
        <w:r w:rsidR="00D228BB" w:rsidDel="00C3134C">
          <w:rPr>
            <w:sz w:val="24"/>
            <w:szCs w:val="24"/>
          </w:rPr>
          <w:delText>.</w:delText>
        </w:r>
      </w:del>
    </w:p>
    <w:p w:rsidR="00D228BB" w:rsidRDefault="00D228BB" w:rsidP="00D228BB">
      <w:pPr>
        <w:pStyle w:val="Heading1"/>
      </w:pPr>
      <w:r>
        <w:t>The Expedience Ribbons</w:t>
      </w:r>
    </w:p>
    <w:p w:rsidR="005A5F11" w:rsidRPr="00803F7F" w:rsidRDefault="00D86517">
      <w:pPr>
        <w:rPr>
          <w:sz w:val="24"/>
          <w:szCs w:val="24"/>
        </w:rPr>
      </w:pPr>
      <w:r>
        <w:rPr>
          <w:noProof/>
          <w:sz w:val="24"/>
          <w:szCs w:val="24"/>
        </w:rPr>
        <mc:AlternateContent>
          <mc:Choice Requires="wpg">
            <w:drawing>
              <wp:anchor distT="0" distB="0" distL="114300" distR="114300" simplePos="0" relativeHeight="251649536" behindDoc="0" locked="0" layoutInCell="1" allowOverlap="1" wp14:anchorId="4884CD0B" wp14:editId="29BAF324">
                <wp:simplePos x="0" y="0"/>
                <wp:positionH relativeFrom="column">
                  <wp:posOffset>-641409</wp:posOffset>
                </wp:positionH>
                <wp:positionV relativeFrom="paragraph">
                  <wp:posOffset>271564</wp:posOffset>
                </wp:positionV>
                <wp:extent cx="838200" cy="1019175"/>
                <wp:effectExtent l="0" t="0" r="0" b="9525"/>
                <wp:wrapNone/>
                <wp:docPr id="19" name="Group 19"/>
                <wp:cNvGraphicFramePr/>
                <a:graphic xmlns:a="http://schemas.openxmlformats.org/drawingml/2006/main">
                  <a:graphicData uri="http://schemas.microsoft.com/office/word/2010/wordprocessingGroup">
                    <wpg:wgp>
                      <wpg:cNvGrpSpPr/>
                      <wpg:grpSpPr>
                        <a:xfrm>
                          <a:off x="0" y="0"/>
                          <a:ext cx="838200" cy="1019175"/>
                          <a:chOff x="0" y="0"/>
                          <a:chExt cx="838200" cy="990600"/>
                        </a:xfrm>
                      </wpg:grpSpPr>
                      <wps:wsp>
                        <wps:cNvPr id="18" name="Text Box 2"/>
                        <wps:cNvSpPr txBox="1">
                          <a:spLocks noChangeArrowheads="1"/>
                        </wps:cNvSpPr>
                        <wps:spPr bwMode="auto">
                          <a:xfrm>
                            <a:off x="0" y="590550"/>
                            <a:ext cx="838200" cy="400050"/>
                          </a:xfrm>
                          <a:prstGeom prst="rect">
                            <a:avLst/>
                          </a:prstGeom>
                          <a:solidFill>
                            <a:srgbClr val="FFFFFF"/>
                          </a:solidFill>
                          <a:ln w="9525">
                            <a:noFill/>
                            <a:miter lim="800000"/>
                            <a:headEnd/>
                            <a:tailEnd/>
                          </a:ln>
                        </wps:spPr>
                        <wps:txbx>
                          <w:txbxContent>
                            <w:p w:rsidR="00EC4756" w:rsidRPr="00EC4756" w:rsidRDefault="00EC4756" w:rsidP="00EC4756">
                              <w:pPr>
                                <w:spacing w:after="0" w:line="240" w:lineRule="auto"/>
                                <w:jc w:val="center"/>
                                <w:rPr>
                                  <w:rFonts w:ascii="Myriad Pro" w:hAnsi="Myriad Pro"/>
                                  <w:b/>
                                </w:rPr>
                              </w:pPr>
                              <w:r w:rsidRPr="00EC4756">
                                <w:rPr>
                                  <w:rFonts w:ascii="Myriad Pro" w:hAnsi="Myriad Pro"/>
                                  <w:b/>
                                </w:rPr>
                                <w:t>Content</w:t>
                              </w:r>
                            </w:p>
                            <w:p w:rsidR="00EC4756" w:rsidRPr="00EC4756" w:rsidRDefault="00EC4756" w:rsidP="00EC4756">
                              <w:pPr>
                                <w:jc w:val="center"/>
                                <w:rPr>
                                  <w:rFonts w:ascii="Myriad Pro" w:hAnsi="Myriad Pro"/>
                                  <w:b/>
                                </w:rPr>
                              </w:pPr>
                              <w:r w:rsidRPr="00EC4756">
                                <w:rPr>
                                  <w:rFonts w:ascii="Myriad Pro" w:hAnsi="Myriad Pro"/>
                                  <w:b/>
                                </w:rPr>
                                <w:t>Portfolios</w:t>
                              </w:r>
                            </w:p>
                          </w:txbxContent>
                        </wps:txbx>
                        <wps:bodyPr rot="0" vert="horz" wrap="square" lIns="91440" tIns="45720" rIns="91440" bIns="45720" anchor="t" anchorCtr="0">
                          <a:noAutofit/>
                        </wps:bodyPr>
                      </wps:wsp>
                      <pic:pic xmlns:pic="http://schemas.openxmlformats.org/drawingml/2006/picture">
                        <pic:nvPicPr>
                          <pic:cNvPr id="17" name="Picture 17"/>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85725" y="0"/>
                            <a:ext cx="713740" cy="590550"/>
                          </a:xfrm>
                          <a:prstGeom prst="rect">
                            <a:avLst/>
                          </a:prstGeom>
                        </pic:spPr>
                      </pic:pic>
                    </wpg:wgp>
                  </a:graphicData>
                </a:graphic>
                <wp14:sizeRelV relativeFrom="margin">
                  <wp14:pctHeight>0</wp14:pctHeight>
                </wp14:sizeRelV>
              </wp:anchor>
            </w:drawing>
          </mc:Choice>
          <mc:Fallback>
            <w:pict>
              <v:group w14:anchorId="4884CD0B" id="Group 19" o:spid="_x0000_s1028" style="position:absolute;margin-left:-50.5pt;margin-top:21.4pt;width:66pt;height:80.25pt;z-index:251649536;mso-height-relative:margin" coordsize="8382,9906"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">
                <v:shape id="_x0000_s1029" type="#_x0000_t202" style="position:absolute;top:5905;width:8382;height:4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f3e8IA&#10;AADbAAAADwAAAGRycy9kb3ducmV2LnhtbESPzW7CQAyE70h9h5Ur9YJg04rfwIJaJBBXfh7AZE0S&#10;kfVG2S0Jb48PSNxszXjm83LduUrdqQmlZwPfwwQUceZtybmB82k7mIEKEdli5ZkMPCjAevXRW2Jq&#10;fcsHuh9jriSEQ4oGihjrVOuQFeQwDH1NLNrVNw6jrE2ubYOthLtK/yTJRDssWRoKrGlTUHY7/jsD&#10;133bH8/byy6ep4fR5A/L6cU/jPn67H4XoCJ18W1+Xe+t4Aus/CID6N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F/d7wgAAANsAAAAPAAAAAAAAAAAAAAAAAJgCAABkcnMvZG93&#10;bnJldi54bWxQSwUGAAAAAAQABAD1AAAAhwMAAAAA&#10;" stroked="f">
                  <v:textbox>
                    <w:txbxContent>
                      <w:p w:rsidR="00EC4756" w:rsidRPr="00EC4756" w:rsidRDefault="00EC4756" w:rsidP="00EC4756">
                        <w:pPr>
                          <w:spacing w:after="0" w:line="240" w:lineRule="auto"/>
                          <w:jc w:val="center"/>
                          <w:rPr>
                            <w:rFonts w:ascii="Myriad Pro" w:hAnsi="Myriad Pro"/>
                            <w:b/>
                          </w:rPr>
                        </w:pPr>
                        <w:r w:rsidRPr="00EC4756">
                          <w:rPr>
                            <w:rFonts w:ascii="Myriad Pro" w:hAnsi="Myriad Pro"/>
                            <w:b/>
                          </w:rPr>
                          <w:t>Content</w:t>
                        </w:r>
                      </w:p>
                      <w:p w:rsidR="00EC4756" w:rsidRPr="00EC4756" w:rsidRDefault="00EC4756" w:rsidP="00EC4756">
                        <w:pPr>
                          <w:jc w:val="center"/>
                          <w:rPr>
                            <w:rFonts w:ascii="Myriad Pro" w:hAnsi="Myriad Pro"/>
                            <w:b/>
                          </w:rPr>
                        </w:pPr>
                        <w:r w:rsidRPr="00EC4756">
                          <w:rPr>
                            <w:rFonts w:ascii="Myriad Pro" w:hAnsi="Myriad Pro"/>
                            <w:b/>
                          </w:rPr>
                          <w:t>Portfolios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 o:spid="_x0000_s1030" type="#_x0000_t75" style="position:absolute;left:857;width:7137;height:590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JhHPDCAAAA2wAAAA8AAABkcnMvZG93bnJldi54bWxET8lqwzAQvRf6D2IKvdVyUpoUJ0oogYTm&#10;6MSH+jaxxgu1RsaSl/59VCj0No+3znY/m1aM1LvGsoJFFIMgLqxuuFKQXY8v7yCcR9bYWiYFP+Rg&#10;v3t82GKi7cQpjRdfiRDCLkEFtfddIqUrajLoItsRB660vUEfYF9J3eMUwk0rl3G8kgYbDg01dnSo&#10;qfi+DEbB6vx2vI1f+bIcyxNnw7B4zdNWqeen+WMDwtPs/8V/7k8d5q/h95dwgNzd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SYRzwwgAAANsAAAAPAAAAAAAAAAAAAAAAAJ8C&#10;AABkcnMvZG93bnJldi54bWxQSwUGAAAAAAQABAD3AAAAjgMAAAAA&#10;">
                  <v:imagedata r:id="rId11" o:title=""/>
                  <v:path arrowok="t"/>
                </v:shape>
              </v:group>
            </w:pict>
          </mc:Fallback>
        </mc:AlternateContent>
      </w:r>
      <w:r w:rsidR="00FF184D">
        <w:rPr>
          <w:sz w:val="24"/>
          <w:szCs w:val="24"/>
        </w:rPr>
        <w:t xml:space="preserve">There are three distinct Word ribbons that </w:t>
      </w:r>
      <w:r w:rsidR="00D228BB">
        <w:rPr>
          <w:sz w:val="24"/>
          <w:szCs w:val="24"/>
        </w:rPr>
        <w:t>form</w:t>
      </w:r>
      <w:r w:rsidR="00FF184D">
        <w:rPr>
          <w:sz w:val="24"/>
          <w:szCs w:val="24"/>
        </w:rPr>
        <w:t xml:space="preserve"> the capabilities of </w:t>
      </w:r>
      <w:r w:rsidR="00343618">
        <w:rPr>
          <w:sz w:val="24"/>
          <w:szCs w:val="24"/>
        </w:rPr>
        <w:t>Expedience.</w:t>
      </w:r>
      <w:r w:rsidR="00FF184D">
        <w:rPr>
          <w:sz w:val="24"/>
          <w:szCs w:val="24"/>
        </w:rPr>
        <w:t xml:space="preserve"> They are:</w:t>
      </w:r>
      <w:r w:rsidR="00B936DB" w:rsidRPr="00B936DB">
        <w:rPr>
          <w:noProof/>
          <w:sz w:val="24"/>
          <w:szCs w:val="24"/>
        </w:rPr>
        <w:t xml:space="preserve"> </w:t>
      </w:r>
    </w:p>
    <w:p w:rsidR="0020792A" w:rsidRDefault="00172201" w:rsidP="00794AB8">
      <w:pPr>
        <w:pStyle w:val="Heading1"/>
        <w:spacing w:before="0"/>
        <w:ind w:left="720"/>
      </w:pPr>
      <w:ins w:id="23" w:author="Brooke Savage" w:date="2014-08-11T14:58:00Z">
        <w:r>
          <w:t xml:space="preserve">RFP </w:t>
        </w:r>
      </w:ins>
      <w:r w:rsidR="00794AB8">
        <w:t>Content Portfolio Ribbons</w:t>
      </w:r>
    </w:p>
    <w:p w:rsidR="00EC4756" w:rsidRPr="00EC4756" w:rsidRDefault="00B2633A" w:rsidP="00EC4756">
      <w:pPr>
        <w:rPr>
          <w:rFonts w:ascii="Myriad Pro" w:hAnsi="Myriad Pro"/>
        </w:rPr>
      </w:pPr>
      <w:r>
        <w:rPr>
          <w:noProof/>
          <w:sz w:val="24"/>
          <w:szCs w:val="24"/>
        </w:rPr>
        <w:drawing>
          <wp:anchor distT="0" distB="0" distL="114300" distR="114300" simplePos="0" relativeHeight="251640320" behindDoc="1" locked="0" layoutInCell="1" allowOverlap="1" wp14:anchorId="172760A7" wp14:editId="5CB3A77B">
            <wp:simplePos x="0" y="0"/>
            <wp:positionH relativeFrom="column">
              <wp:posOffset>255905</wp:posOffset>
            </wp:positionH>
            <wp:positionV relativeFrom="paragraph">
              <wp:posOffset>113665</wp:posOffset>
            </wp:positionV>
            <wp:extent cx="5833110" cy="876300"/>
            <wp:effectExtent l="0" t="0" r="0" b="0"/>
            <wp:wrapTight wrapText="bothSides">
              <wp:wrapPolygon edited="0">
                <wp:start x="0" y="0"/>
                <wp:lineTo x="0" y="21130"/>
                <wp:lineTo x="21515" y="21130"/>
                <wp:lineTo x="21515"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P Ribbon Shot.png"/>
                    <pic:cNvPicPr/>
                  </pic:nvPicPr>
                  <pic:blipFill>
                    <a:blip r:embed="rId12">
                      <a:extLst>
                        <a:ext uri="{28A0092B-C50C-407E-A947-70E740481C1C}">
                          <a14:useLocalDpi xmlns:a14="http://schemas.microsoft.com/office/drawing/2010/main" val="0"/>
                        </a:ext>
                      </a:extLst>
                    </a:blip>
                    <a:stretch>
                      <a:fillRect/>
                    </a:stretch>
                  </pic:blipFill>
                  <pic:spPr>
                    <a:xfrm>
                      <a:off x="0" y="0"/>
                      <a:ext cx="5833110" cy="876300"/>
                    </a:xfrm>
                    <a:prstGeom prst="rect">
                      <a:avLst/>
                    </a:prstGeom>
                  </pic:spPr>
                </pic:pic>
              </a:graphicData>
            </a:graphic>
            <wp14:sizeRelH relativeFrom="page">
              <wp14:pctWidth>0</wp14:pctWidth>
            </wp14:sizeRelH>
            <wp14:sizeRelV relativeFrom="page">
              <wp14:pctHeight>0</wp14:pctHeight>
            </wp14:sizeRelV>
          </wp:anchor>
        </w:drawing>
      </w:r>
    </w:p>
    <w:p w:rsidR="00E86114" w:rsidRDefault="00E86114">
      <w:pPr>
        <w:rPr>
          <w:sz w:val="24"/>
          <w:szCs w:val="24"/>
        </w:rPr>
      </w:pPr>
    </w:p>
    <w:p w:rsidR="00EC4756" w:rsidRDefault="00EC4756">
      <w:pPr>
        <w:rPr>
          <w:sz w:val="24"/>
          <w:szCs w:val="24"/>
        </w:rPr>
      </w:pPr>
    </w:p>
    <w:p w:rsidR="00CA6117" w:rsidRDefault="00CA6117" w:rsidP="00EC4756">
      <w:pPr>
        <w:ind w:left="720"/>
        <w:rPr>
          <w:sz w:val="24"/>
          <w:szCs w:val="24"/>
        </w:rPr>
      </w:pPr>
      <w:r w:rsidRPr="00CA6117">
        <w:rPr>
          <w:sz w:val="24"/>
          <w:szCs w:val="24"/>
        </w:rPr>
        <w:t>The Content Portfolio</w:t>
      </w:r>
      <w:r w:rsidR="00743B3F">
        <w:rPr>
          <w:sz w:val="24"/>
          <w:szCs w:val="24"/>
        </w:rPr>
        <w:t xml:space="preserve"> ribbons put </w:t>
      </w:r>
      <w:r w:rsidRPr="00CA6117">
        <w:rPr>
          <w:sz w:val="24"/>
          <w:szCs w:val="24"/>
        </w:rPr>
        <w:t>all your reusable RFP and Questionnaire elements into a simple interface directly in your current Word document.</w:t>
      </w:r>
    </w:p>
    <w:p w:rsidR="003405D4" w:rsidRPr="00343618" w:rsidRDefault="00CA6117" w:rsidP="00343618">
      <w:pPr>
        <w:ind w:left="720"/>
        <w:rPr>
          <w:sz w:val="24"/>
          <w:szCs w:val="24"/>
        </w:rPr>
      </w:pPr>
      <w:r w:rsidRPr="00343618">
        <w:rPr>
          <w:sz w:val="24"/>
          <w:szCs w:val="24"/>
        </w:rPr>
        <w:lastRenderedPageBreak/>
        <w:t>The Portfolio Ribbon can automatically search, format and insert answers directly into your RFP.</w:t>
      </w:r>
    </w:p>
    <w:p w:rsidR="00674ED9" w:rsidRDefault="00CA6117" w:rsidP="00674ED9">
      <w:pPr>
        <w:spacing w:after="0" w:line="240" w:lineRule="auto"/>
        <w:ind w:left="720"/>
        <w:rPr>
          <w:rFonts w:ascii="Lucida Sans Unicode" w:eastAsia="Times New Roman" w:hAnsi="Lucida Sans Unicode" w:cs="Lucida Sans Unicode"/>
          <w:iCs/>
          <w:color w:val="000000"/>
          <w:sz w:val="20"/>
          <w:szCs w:val="20"/>
        </w:rPr>
      </w:pPr>
      <w:r w:rsidRPr="00CA6117">
        <w:rPr>
          <w:rFonts w:ascii="Lucida Sans Unicode" w:eastAsia="Times New Roman" w:hAnsi="Lucida Sans Unicode" w:cs="Lucida Sans Unicode"/>
          <w:color w:val="000000"/>
          <w:sz w:val="20"/>
          <w:szCs w:val="20"/>
        </w:rPr>
        <w:t>The information you need is always available immediately in Word.</w:t>
      </w:r>
    </w:p>
    <w:p w:rsidR="00323EA2" w:rsidRPr="00CA6117" w:rsidRDefault="00323EA2" w:rsidP="00674ED9">
      <w:pPr>
        <w:spacing w:after="0" w:line="240" w:lineRule="auto"/>
        <w:ind w:left="720"/>
        <w:rPr>
          <w:rFonts w:ascii="Lucida Sans Unicode" w:eastAsia="Times New Roman" w:hAnsi="Lucida Sans Unicode" w:cs="Lucida Sans Unicode"/>
          <w:iCs/>
          <w:color w:val="000000"/>
          <w:sz w:val="20"/>
          <w:szCs w:val="20"/>
        </w:rPr>
      </w:pPr>
    </w:p>
    <w:p w:rsidR="00CA6117" w:rsidRPr="00674ED9" w:rsidRDefault="00CA6117" w:rsidP="00EC4756">
      <w:pPr>
        <w:spacing w:after="0" w:line="240" w:lineRule="auto"/>
        <w:ind w:left="720"/>
        <w:rPr>
          <w:rStyle w:val="SubtleEmphasis"/>
          <w:sz w:val="24"/>
          <w:szCs w:val="24"/>
        </w:rPr>
      </w:pPr>
      <w:r w:rsidRPr="00674ED9">
        <w:rPr>
          <w:rStyle w:val="SubtleEmphasis"/>
          <w:sz w:val="24"/>
          <w:szCs w:val="24"/>
        </w:rPr>
        <w:t>Key Benefits:</w:t>
      </w:r>
    </w:p>
    <w:p w:rsidR="00CA6117" w:rsidRPr="007B3647" w:rsidRDefault="00CA6117" w:rsidP="00EC4756">
      <w:pPr>
        <w:pStyle w:val="ExpedienceBullets"/>
        <w:ind w:left="1080"/>
      </w:pPr>
      <w:r w:rsidRPr="007B3647">
        <w:t>Fully customizable Microsoft Word Ribbon</w:t>
      </w:r>
      <w:r w:rsidR="008433D6" w:rsidRPr="007B3647">
        <w:t>s</w:t>
      </w:r>
      <w:r w:rsidRPr="007B3647">
        <w:t>.</w:t>
      </w:r>
    </w:p>
    <w:p w:rsidR="0020792A" w:rsidRPr="007B3647" w:rsidRDefault="006E30D3" w:rsidP="00EC4756">
      <w:pPr>
        <w:pStyle w:val="ExpedienceBullets"/>
        <w:ind w:left="1080"/>
      </w:pPr>
      <w:r w:rsidRPr="007B3647">
        <w:t>Easy Search and Content selection</w:t>
      </w:r>
    </w:p>
    <w:p w:rsidR="0020792A" w:rsidRDefault="0020792A" w:rsidP="00EC4756">
      <w:pPr>
        <w:pStyle w:val="ExpedienceBullets"/>
        <w:ind w:left="1080"/>
      </w:pPr>
      <w:r w:rsidRPr="007B3647">
        <w:t>Organized in</w:t>
      </w:r>
      <w:r w:rsidR="00323EA2" w:rsidRPr="007B3647">
        <w:t xml:space="preserve"> up to 8 drop-down </w:t>
      </w:r>
      <w:r w:rsidR="00D60907" w:rsidRPr="007B3647">
        <w:t>Galleries</w:t>
      </w:r>
      <w:r w:rsidR="0083107F">
        <w:t xml:space="preserve"> per Portfolio</w:t>
      </w:r>
      <w:r w:rsidR="00323EA2" w:rsidRPr="007B3647">
        <w:t xml:space="preserve"> with as many Portfolios as necessary.</w:t>
      </w:r>
    </w:p>
    <w:p w:rsidR="00D228BB" w:rsidRPr="007B3647" w:rsidRDefault="00D228BB" w:rsidP="00EC4756">
      <w:pPr>
        <w:pStyle w:val="ExpedienceBullets"/>
        <w:ind w:left="1080"/>
      </w:pPr>
      <w:r>
        <w:t>Edit and Update directly from the current document</w:t>
      </w:r>
    </w:p>
    <w:p w:rsidR="00B70D96" w:rsidRPr="00ED0D79" w:rsidRDefault="0020792A" w:rsidP="00EC4756">
      <w:pPr>
        <w:pStyle w:val="ExpedienceBullets"/>
        <w:ind w:left="1080"/>
      </w:pPr>
      <w:r w:rsidRPr="007B3647">
        <w:t>Supports</w:t>
      </w:r>
      <w:r w:rsidR="00CA6117" w:rsidRPr="007B3647">
        <w:t xml:space="preserve"> all of Word’s</w:t>
      </w:r>
      <w:r w:rsidRPr="007B3647">
        <w:t xml:space="preserve"> graphics</w:t>
      </w:r>
      <w:r w:rsidR="00CA6117" w:rsidRPr="007B3647">
        <w:t>, tables, embedded objects, video and more.</w:t>
      </w:r>
    </w:p>
    <w:p w:rsidR="00794AB8" w:rsidRDefault="00794AB8" w:rsidP="00674ED9">
      <w:pPr>
        <w:ind w:left="810"/>
      </w:pPr>
    </w:p>
    <w:p w:rsidR="00794AB8" w:rsidRDefault="00794AB8" w:rsidP="00674ED9">
      <w:pPr>
        <w:ind w:left="810"/>
      </w:pPr>
      <w:r w:rsidRPr="00794AB8">
        <w:rPr>
          <w:rFonts w:asciiTheme="majorHAnsi" w:eastAsiaTheme="majorEastAsia" w:hAnsiTheme="majorHAnsi" w:cstheme="majorBidi"/>
          <w:b/>
          <w:bCs/>
          <w:noProof/>
          <w:color w:val="365F91" w:themeColor="accent1" w:themeShade="BF"/>
          <w:sz w:val="28"/>
          <w:szCs w:val="28"/>
        </w:rPr>
        <mc:AlternateContent>
          <mc:Choice Requires="wpg">
            <w:drawing>
              <wp:anchor distT="0" distB="0" distL="114300" distR="114300" simplePos="0" relativeHeight="251656704" behindDoc="0" locked="0" layoutInCell="1" allowOverlap="1" wp14:anchorId="36A1D121" wp14:editId="78E0B2D4">
                <wp:simplePos x="0" y="0"/>
                <wp:positionH relativeFrom="column">
                  <wp:posOffset>-561975</wp:posOffset>
                </wp:positionH>
                <wp:positionV relativeFrom="paragraph">
                  <wp:posOffset>0</wp:posOffset>
                </wp:positionV>
                <wp:extent cx="716280" cy="1238250"/>
                <wp:effectExtent l="0" t="0" r="7620" b="0"/>
                <wp:wrapNone/>
                <wp:docPr id="23" name="Group 23"/>
                <wp:cNvGraphicFramePr/>
                <a:graphic xmlns:a="http://schemas.openxmlformats.org/drawingml/2006/main">
                  <a:graphicData uri="http://schemas.microsoft.com/office/word/2010/wordprocessingGroup">
                    <wpg:wgp>
                      <wpg:cNvGrpSpPr/>
                      <wpg:grpSpPr>
                        <a:xfrm>
                          <a:off x="0" y="0"/>
                          <a:ext cx="716280" cy="1238250"/>
                          <a:chOff x="0" y="0"/>
                          <a:chExt cx="716280" cy="1238250"/>
                        </a:xfrm>
                      </wpg:grpSpPr>
                      <pic:pic xmlns:pic="http://schemas.openxmlformats.org/drawingml/2006/picture">
                        <pic:nvPicPr>
                          <pic:cNvPr id="21" name="Picture 21"/>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679450" cy="771525"/>
                          </a:xfrm>
                          <a:prstGeom prst="rect">
                            <a:avLst/>
                          </a:prstGeom>
                        </pic:spPr>
                      </pic:pic>
                      <wps:wsp>
                        <wps:cNvPr id="22" name="Text Box 2"/>
                        <wps:cNvSpPr txBox="1">
                          <a:spLocks noChangeArrowheads="1"/>
                        </wps:cNvSpPr>
                        <wps:spPr bwMode="auto">
                          <a:xfrm>
                            <a:off x="47625" y="790575"/>
                            <a:ext cx="668655" cy="447675"/>
                          </a:xfrm>
                          <a:prstGeom prst="rect">
                            <a:avLst/>
                          </a:prstGeom>
                          <a:solidFill>
                            <a:srgbClr val="FFFFFF"/>
                          </a:solidFill>
                          <a:ln w="9525">
                            <a:noFill/>
                            <a:miter lim="800000"/>
                            <a:headEnd/>
                            <a:tailEnd/>
                          </a:ln>
                        </wps:spPr>
                        <wps:txbx>
                          <w:txbxContent>
                            <w:p w:rsidR="00674ED9" w:rsidRDefault="00674ED9" w:rsidP="00674ED9">
                              <w:pPr>
                                <w:spacing w:after="0" w:line="240" w:lineRule="auto"/>
                                <w:jc w:val="center"/>
                                <w:rPr>
                                  <w:rFonts w:ascii="Myriad Pro" w:hAnsi="Myriad Pro"/>
                                  <w:b/>
                                </w:rPr>
                              </w:pPr>
                              <w:r>
                                <w:rPr>
                                  <w:rFonts w:ascii="Myriad Pro" w:hAnsi="Myriad Pro"/>
                                  <w:b/>
                                </w:rPr>
                                <w:t>Style</w:t>
                              </w:r>
                            </w:p>
                            <w:p w:rsidR="00674ED9" w:rsidRPr="00EC4756" w:rsidRDefault="00674ED9" w:rsidP="00674ED9">
                              <w:pPr>
                                <w:spacing w:after="0" w:line="240" w:lineRule="auto"/>
                                <w:jc w:val="center"/>
                                <w:rPr>
                                  <w:rFonts w:ascii="Myriad Pro" w:hAnsi="Myriad Pro"/>
                                  <w:b/>
                                </w:rPr>
                              </w:pPr>
                              <w:r>
                                <w:rPr>
                                  <w:rFonts w:ascii="Myriad Pro" w:hAnsi="Myriad Pro"/>
                                  <w:b/>
                                </w:rPr>
                                <w:t>Palette</w:t>
                              </w:r>
                            </w:p>
                            <w:p w:rsidR="00674ED9" w:rsidRDefault="00674ED9"/>
                          </w:txbxContent>
                        </wps:txbx>
                        <wps:bodyPr rot="0" vert="horz" wrap="square" lIns="91440" tIns="45720" rIns="91440" bIns="45720" anchor="t" anchorCtr="0">
                          <a:noAutofit/>
                        </wps:bodyPr>
                      </wps:wsp>
                    </wpg:wgp>
                  </a:graphicData>
                </a:graphic>
              </wp:anchor>
            </w:drawing>
          </mc:Choice>
          <mc:Fallback>
            <w:pict>
              <v:group w14:anchorId="36A1D121" id="Group 23" o:spid="_x0000_s1031" style="position:absolute;left:0;text-align:left;margin-left:-44.25pt;margin-top:0;width:56.4pt;height:97.5pt;z-index:251656704" coordsize="7162,12382"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">
                <v:shape id="Picture 21" o:spid="_x0000_s1032" type="#_x0000_t75" style="position:absolute;width:6794;height:77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hB0FXBAAAA2wAAAA8AAABkcnMvZG93bnJldi54bWxEj8tqwzAQRfeF/IOYQne1nFBKcayEUEhr&#10;yKpOsp9YE9vEGhlJ9aNfHxUKXV7OfXDz7WQ6MZDzrWUFyyQFQVxZ3XKt4HTcP7+B8AFZY2eZFMzk&#10;YbtZPOSYaTvyFw1lqEUsYZ+hgiaEPpPSVw0Z9IntiSO7WmcwROlqqR2Osdx0cpWmr9Jgy3GhwZ7e&#10;G6pu5bdRwD8vg/sojgc/jZ+RYHnGy6zU0+O0W4MINIV/81+60ApWS/j9En+A3Nw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AhB0FXBAAAA2wAAAA8AAAAAAAAAAAAAAAAAnwIA&#10;AGRycy9kb3ducmV2LnhtbFBLBQYAAAAABAAEAPcAAACNAwAAAAA=&#10;">
                  <v:imagedata r:id="rId14" o:title=""/>
                  <v:path arrowok="t"/>
                </v:shape>
                <v:shape id="_x0000_s1033" type="#_x0000_t202" style="position:absolute;left:476;top:7905;width:6686;height:4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MKLMEA&#10;AADbAAAADwAAAGRycy9kb3ducmV2LnhtbESP3YrCMBSE7wXfIRzBG9F0i7/VKKuw4q0/D3Bsjm2x&#10;OSlNtPXtN4Lg5TAz3zCrTWtK8aTaFZYV/IwiEMSp1QVnCi7nv+EchPPIGkvLpOBFDjbrbmeFibYN&#10;H+l58pkIEHYJKsi9rxIpXZqTQTeyFXHwbrY26IOsM6lrbALclDKOoqk0WHBYyLGiXU7p/fQwCm6H&#10;ZjBZNNe9v8yO4+kWi9nVvpTq99rfJQhPrf+GP+2DVhDH8P4Sfo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TCizBAAAA2wAAAA8AAAAAAAAAAAAAAAAAmAIAAGRycy9kb3du&#10;cmV2LnhtbFBLBQYAAAAABAAEAPUAAACGAwAAAAA=&#10;" stroked="f">
                  <v:textbox>
                    <w:txbxContent>
                      <w:p w:rsidR="00674ED9" w:rsidRDefault="00674ED9" w:rsidP="00674ED9">
                        <w:pPr>
                          <w:spacing w:after="0" w:line="240" w:lineRule="auto"/>
                          <w:jc w:val="center"/>
                          <w:rPr>
                            <w:rFonts w:ascii="Myriad Pro" w:hAnsi="Myriad Pro"/>
                            <w:b/>
                          </w:rPr>
                        </w:pPr>
                        <w:r>
                          <w:rPr>
                            <w:rFonts w:ascii="Myriad Pro" w:hAnsi="Myriad Pro"/>
                            <w:b/>
                          </w:rPr>
                          <w:t>Style</w:t>
                        </w:r>
                      </w:p>
                      <w:p w:rsidR="00674ED9" w:rsidRPr="00EC4756" w:rsidRDefault="00674ED9" w:rsidP="00674ED9">
                        <w:pPr>
                          <w:spacing w:after="0" w:line="240" w:lineRule="auto"/>
                          <w:jc w:val="center"/>
                          <w:rPr>
                            <w:rFonts w:ascii="Myriad Pro" w:hAnsi="Myriad Pro"/>
                            <w:b/>
                          </w:rPr>
                        </w:pPr>
                        <w:r>
                          <w:rPr>
                            <w:rFonts w:ascii="Myriad Pro" w:hAnsi="Myriad Pro"/>
                            <w:b/>
                          </w:rPr>
                          <w:t>Palette</w:t>
                        </w:r>
                      </w:p>
                      <w:p w:rsidR="00674ED9" w:rsidRDefault="00674ED9"/>
                    </w:txbxContent>
                  </v:textbox>
                </v:shape>
              </v:group>
            </w:pict>
          </mc:Fallback>
        </mc:AlternateContent>
      </w:r>
      <w:r w:rsidRPr="00794AB8">
        <w:rPr>
          <w:rFonts w:asciiTheme="majorHAnsi" w:eastAsiaTheme="majorEastAsia" w:hAnsiTheme="majorHAnsi" w:cstheme="majorBidi"/>
          <w:b/>
          <w:bCs/>
          <w:color w:val="365F91" w:themeColor="accent1" w:themeShade="BF"/>
          <w:sz w:val="28"/>
          <w:szCs w:val="28"/>
        </w:rPr>
        <w:t>Style Palette</w:t>
      </w:r>
      <w:r>
        <w:rPr>
          <w:rFonts w:asciiTheme="majorHAnsi" w:eastAsiaTheme="majorEastAsia" w:hAnsiTheme="majorHAnsi" w:cstheme="majorBidi"/>
          <w:b/>
          <w:bCs/>
          <w:color w:val="365F91" w:themeColor="accent1" w:themeShade="BF"/>
          <w:sz w:val="28"/>
          <w:szCs w:val="28"/>
        </w:rPr>
        <w:t xml:space="preserve"> Ribbon</w:t>
      </w:r>
      <w:r>
        <w:rPr>
          <w:noProof/>
        </w:rPr>
        <w:drawing>
          <wp:inline distT="0" distB="0" distL="0" distR="0">
            <wp:extent cx="4838700" cy="748034"/>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Style Palette Ribbon.png"/>
                    <pic:cNvPicPr/>
                  </pic:nvPicPr>
                  <pic:blipFill>
                    <a:blip r:embed="rId15">
                      <a:extLst>
                        <a:ext uri="{28A0092B-C50C-407E-A947-70E740481C1C}">
                          <a14:useLocalDpi xmlns:a14="http://schemas.microsoft.com/office/drawing/2010/main" val="0"/>
                        </a:ext>
                      </a:extLst>
                    </a:blip>
                    <a:stretch>
                      <a:fillRect/>
                    </a:stretch>
                  </pic:blipFill>
                  <pic:spPr>
                    <a:xfrm>
                      <a:off x="0" y="0"/>
                      <a:ext cx="4936964" cy="763225"/>
                    </a:xfrm>
                    <a:prstGeom prst="rect">
                      <a:avLst/>
                    </a:prstGeom>
                  </pic:spPr>
                </pic:pic>
              </a:graphicData>
            </a:graphic>
          </wp:inline>
        </w:drawing>
      </w:r>
    </w:p>
    <w:p w:rsidR="00B70D96" w:rsidRDefault="00B70D96" w:rsidP="00674ED9">
      <w:pPr>
        <w:ind w:left="810"/>
      </w:pPr>
      <w:r>
        <w:t>The Style Palette Ribbon gives you precise control over all the major building blocks of your document.</w:t>
      </w:r>
    </w:p>
    <w:p w:rsidR="00B70D96" w:rsidRDefault="00B70D96" w:rsidP="00674ED9">
      <w:pPr>
        <w:ind w:left="810"/>
      </w:pPr>
      <w:r>
        <w:t>Fonts, Tables, Text Boxes, Color schemes, pre-formatted cover pages, headers and footers. Even elements such as custom bullets, and complex lists.</w:t>
      </w:r>
    </w:p>
    <w:p w:rsidR="00B70D96" w:rsidRDefault="00B70D96" w:rsidP="00674ED9">
      <w:pPr>
        <w:ind w:left="810"/>
      </w:pPr>
      <w:r>
        <w:t>You and your users will never again be at the mercy of Word’s idiosyncrasies in handling these objects. Also, you may enforce a standard look-and-feel across all your key documents.</w:t>
      </w:r>
    </w:p>
    <w:p w:rsidR="00B70D96" w:rsidRDefault="00B70D96" w:rsidP="00674ED9">
      <w:pPr>
        <w:ind w:left="810"/>
      </w:pPr>
      <w:r>
        <w:t>Consistency and reliability of your formatting results are ensured with the Style Palette.</w:t>
      </w:r>
    </w:p>
    <w:p w:rsidR="00B70D96" w:rsidRPr="00CA1202" w:rsidRDefault="00CA1202" w:rsidP="00794AB8">
      <w:pPr>
        <w:spacing w:after="0" w:line="240" w:lineRule="auto"/>
        <w:ind w:left="630"/>
        <w:rPr>
          <w:rFonts w:asciiTheme="majorHAnsi" w:eastAsiaTheme="majorEastAsia" w:hAnsiTheme="majorHAnsi" w:cstheme="majorBidi"/>
          <w:b/>
          <w:i/>
          <w:color w:val="4F81BD" w:themeColor="accent1"/>
        </w:rPr>
      </w:pPr>
      <w:r>
        <w:rPr>
          <w:rStyle w:val="SubtleEmphasis"/>
        </w:rPr>
        <w:t>Key Benefits:</w:t>
      </w:r>
    </w:p>
    <w:p w:rsidR="00B70D96" w:rsidRPr="007B3647" w:rsidRDefault="00B70D96" w:rsidP="00794AB8">
      <w:pPr>
        <w:pStyle w:val="ExpedienceBullets"/>
        <w:ind w:left="1080"/>
      </w:pPr>
      <w:r w:rsidRPr="007B3647">
        <w:t>Corporate headers, footers, and boilerplate now just a click away.</w:t>
      </w:r>
    </w:p>
    <w:p w:rsidR="00B70D96" w:rsidRPr="007B3647" w:rsidRDefault="00B70D96" w:rsidP="00794AB8">
      <w:pPr>
        <w:pStyle w:val="ExpedienceBullets"/>
        <w:ind w:left="1080"/>
      </w:pPr>
      <w:r w:rsidRPr="007B3647">
        <w:t>Numbered lists and bullets made easy and consistent.</w:t>
      </w:r>
    </w:p>
    <w:p w:rsidR="00B70D96" w:rsidRPr="007B3647" w:rsidRDefault="00B70D96" w:rsidP="00794AB8">
      <w:pPr>
        <w:pStyle w:val="ExpedienceBullets"/>
        <w:ind w:left="1080"/>
      </w:pPr>
      <w:r w:rsidRPr="007B3647">
        <w:t>Fixes and cleans frustrating formatting problems.</w:t>
      </w:r>
    </w:p>
    <w:p w:rsidR="00B70D96" w:rsidRPr="007B3647" w:rsidRDefault="00B70D96" w:rsidP="00794AB8">
      <w:pPr>
        <w:pStyle w:val="ExpedienceBullets"/>
        <w:ind w:left="1080"/>
      </w:pPr>
      <w:r w:rsidRPr="007B3647">
        <w:t>Dynamic menus put favorite styles at your fingertips.</w:t>
      </w:r>
    </w:p>
    <w:p w:rsidR="00B70D96" w:rsidRPr="007B3647" w:rsidRDefault="00B70D96" w:rsidP="00794AB8">
      <w:pPr>
        <w:pStyle w:val="ExpedienceBullets"/>
        <w:ind w:left="1080"/>
      </w:pPr>
      <w:r w:rsidRPr="007B3647">
        <w:t>Enforces proposal-specific formatting requirements.</w:t>
      </w:r>
    </w:p>
    <w:p w:rsidR="00B70D96" w:rsidRPr="007B3647" w:rsidRDefault="00B70D96" w:rsidP="00794AB8">
      <w:pPr>
        <w:pStyle w:val="ExpedienceBullets"/>
        <w:ind w:left="1080"/>
      </w:pPr>
      <w:r w:rsidRPr="007B3647">
        <w:t>Ensures consistency of corporate styles.</w:t>
      </w:r>
    </w:p>
    <w:p w:rsidR="00E540F3" w:rsidRDefault="00C44A11" w:rsidP="00794AB8">
      <w:pPr>
        <w:pStyle w:val="Heading1"/>
        <w:spacing w:before="0"/>
        <w:ind w:left="720"/>
      </w:pPr>
      <w:r>
        <w:rPr>
          <w:noProof/>
          <w:sz w:val="24"/>
          <w:szCs w:val="24"/>
        </w:rPr>
        <w:drawing>
          <wp:anchor distT="0" distB="0" distL="114300" distR="114300" simplePos="0" relativeHeight="251666944" behindDoc="1" locked="0" layoutInCell="1" allowOverlap="1" wp14:anchorId="7B5B8EE1" wp14:editId="028538AA">
            <wp:simplePos x="0" y="0"/>
            <wp:positionH relativeFrom="column">
              <wp:posOffset>3719518</wp:posOffset>
            </wp:positionH>
            <wp:positionV relativeFrom="paragraph">
              <wp:posOffset>59139</wp:posOffset>
            </wp:positionV>
            <wp:extent cx="2856865" cy="1816100"/>
            <wp:effectExtent l="0" t="0" r="635" b="0"/>
            <wp:wrapTight wrapText="bothSides">
              <wp:wrapPolygon edited="0">
                <wp:start x="0" y="0"/>
                <wp:lineTo x="0" y="21298"/>
                <wp:lineTo x="21461" y="21298"/>
                <wp:lineTo x="21461" y="0"/>
                <wp:lineTo x="0" y="0"/>
              </wp:wrapPolygon>
            </wp:wrapTight>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Automaton Studio Screen Shot.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856865" cy="1816100"/>
                    </a:xfrm>
                    <a:prstGeom prst="rect">
                      <a:avLst/>
                    </a:prstGeom>
                  </pic:spPr>
                </pic:pic>
              </a:graphicData>
            </a:graphic>
            <wp14:sizeRelH relativeFrom="page">
              <wp14:pctWidth>0</wp14:pctWidth>
            </wp14:sizeRelH>
            <wp14:sizeRelV relativeFrom="page">
              <wp14:pctHeight>0</wp14:pctHeight>
            </wp14:sizeRelV>
          </wp:anchor>
        </w:drawing>
      </w:r>
      <w:r w:rsidR="00A401B0">
        <w:rPr>
          <w:noProof/>
        </w:rPr>
        <mc:AlternateContent>
          <mc:Choice Requires="wpg">
            <w:drawing>
              <wp:anchor distT="0" distB="0" distL="114300" distR="114300" simplePos="0" relativeHeight="251657728" behindDoc="0" locked="0" layoutInCell="1" allowOverlap="1" wp14:anchorId="6AAF28A6" wp14:editId="5CB74D15">
                <wp:simplePos x="0" y="0"/>
                <wp:positionH relativeFrom="column">
                  <wp:posOffset>-676275</wp:posOffset>
                </wp:positionH>
                <wp:positionV relativeFrom="paragraph">
                  <wp:posOffset>184785</wp:posOffset>
                </wp:positionV>
                <wp:extent cx="981075" cy="1133475"/>
                <wp:effectExtent l="0" t="0" r="9525" b="9525"/>
                <wp:wrapNone/>
                <wp:docPr id="27" name="Group 27"/>
                <wp:cNvGraphicFramePr/>
                <a:graphic xmlns:a="http://schemas.openxmlformats.org/drawingml/2006/main">
                  <a:graphicData uri="http://schemas.microsoft.com/office/word/2010/wordprocessingGroup">
                    <wpg:wgp>
                      <wpg:cNvGrpSpPr/>
                      <wpg:grpSpPr>
                        <a:xfrm>
                          <a:off x="0" y="0"/>
                          <a:ext cx="981075" cy="1133475"/>
                          <a:chOff x="0" y="0"/>
                          <a:chExt cx="981075" cy="1133475"/>
                        </a:xfrm>
                      </wpg:grpSpPr>
                      <pic:pic xmlns:pic="http://schemas.openxmlformats.org/drawingml/2006/picture">
                        <pic:nvPicPr>
                          <pic:cNvPr id="25" name="Picture 25"/>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142875" y="0"/>
                            <a:ext cx="714375" cy="714375"/>
                          </a:xfrm>
                          <a:prstGeom prst="rect">
                            <a:avLst/>
                          </a:prstGeom>
                        </pic:spPr>
                      </pic:pic>
                      <wps:wsp>
                        <wps:cNvPr id="26" name="Text Box 2"/>
                        <wps:cNvSpPr txBox="1">
                          <a:spLocks noChangeArrowheads="1"/>
                        </wps:cNvSpPr>
                        <wps:spPr bwMode="auto">
                          <a:xfrm>
                            <a:off x="0" y="714375"/>
                            <a:ext cx="981075" cy="419100"/>
                          </a:xfrm>
                          <a:prstGeom prst="rect">
                            <a:avLst/>
                          </a:prstGeom>
                          <a:solidFill>
                            <a:srgbClr val="FFFFFF"/>
                          </a:solidFill>
                          <a:ln w="9525">
                            <a:noFill/>
                            <a:miter lim="800000"/>
                            <a:headEnd/>
                            <a:tailEnd/>
                          </a:ln>
                        </wps:spPr>
                        <wps:txbx>
                          <w:txbxContent>
                            <w:p w:rsidR="00A401B0" w:rsidRDefault="00A401B0" w:rsidP="00A401B0">
                              <w:pPr>
                                <w:spacing w:after="0" w:line="240" w:lineRule="auto"/>
                                <w:jc w:val="center"/>
                                <w:rPr>
                                  <w:rFonts w:ascii="Myriad Pro" w:hAnsi="Myriad Pro"/>
                                  <w:b/>
                                </w:rPr>
                              </w:pPr>
                              <w:r>
                                <w:rPr>
                                  <w:rFonts w:ascii="Myriad Pro" w:hAnsi="Myriad Pro"/>
                                  <w:b/>
                                </w:rPr>
                                <w:t>Automation</w:t>
                              </w:r>
                            </w:p>
                            <w:p w:rsidR="00A401B0" w:rsidRPr="00EC4756" w:rsidRDefault="00A401B0" w:rsidP="00A401B0">
                              <w:pPr>
                                <w:spacing w:after="0" w:line="240" w:lineRule="auto"/>
                                <w:jc w:val="center"/>
                                <w:rPr>
                                  <w:rFonts w:ascii="Myriad Pro" w:hAnsi="Myriad Pro"/>
                                  <w:b/>
                                </w:rPr>
                              </w:pPr>
                              <w:r>
                                <w:rPr>
                                  <w:rFonts w:ascii="Myriad Pro" w:hAnsi="Myriad Pro"/>
                                  <w:b/>
                                </w:rPr>
                                <w:t>Studio</w:t>
                              </w:r>
                            </w:p>
                            <w:p w:rsidR="00A401B0" w:rsidRDefault="00A401B0"/>
                          </w:txbxContent>
                        </wps:txbx>
                        <wps:bodyPr rot="0" vert="horz" wrap="square" lIns="91440" tIns="45720" rIns="91440" bIns="45720" anchor="t" anchorCtr="0">
                          <a:noAutofit/>
                        </wps:bodyPr>
                      </wps:wsp>
                    </wpg:wgp>
                  </a:graphicData>
                </a:graphic>
              </wp:anchor>
            </w:drawing>
          </mc:Choice>
          <mc:Fallback>
            <w:pict>
              <v:group w14:anchorId="6AAF28A6" id="Group 27" o:spid="_x0000_s1034" style="position:absolute;left:0;text-align:left;margin-left:-53.25pt;margin-top:14.55pt;width:77.25pt;height:89.25pt;z-index:251657728" coordsize="9810,11334"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">
                <v:shape id="Picture 25" o:spid="_x0000_s1035" type="#_x0000_t75" style="position:absolute;left:1428;width:7144;height:714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hwwmzDAAAA2wAAAA8AAABkcnMvZG93bnJldi54bWxEj0FrAjEUhO+F/ofwBG81UWwpq1GkoIi3&#10;arU9PjbP3cXNy5JEd/XXG0HocZiZb5jpvLO1uJAPlWMNw4ECQZw7U3Gh4We3fPsEESKywdoxabhS&#10;gPns9WWKmXEtf9NlGwuRIBwy1FDG2GRShrwki2HgGuLkHZ23GJP0hTQe2wS3tRwp9SEtVpwWSmzo&#10;q6T8tD1bDWp//T2Mef93jMrn7ea0am/qoHW/1y0mICJ18T/8bK+NhtE7PL6kHyBn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aHDCbMMAAADbAAAADwAAAAAAAAAAAAAAAACf&#10;AgAAZHJzL2Rvd25yZXYueG1sUEsFBgAAAAAEAAQA9wAAAI8DAAAAAA==&#10;">
                  <v:imagedata r:id="rId18" o:title=""/>
                  <v:path arrowok="t"/>
                </v:shape>
                <v:shape id="_x0000_s1036" type="#_x0000_t202" style="position:absolute;top:7143;width:9810;height:4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gML8EA&#10;AADbAAAADwAAAGRycy9kb3ducmV2LnhtbESP0YrCMBRE3wX/IVzBF1lTxa1ajaKC4quuH3Btrm2x&#10;uSlNtPXvjSDs4zAzZ5jlujWleFLtCssKRsMIBHFqdcGZgsvf/mcGwnlkjaVlUvAiB+tVt7PERNuG&#10;T/Q8+0wECLsEFeTeV4mULs3JoBvaijh4N1sb9EHWmdQ1NgFuSjmOolgaLDgs5FjRLqf0fn4YBbdj&#10;M/idN9eDv0xPk3iLxfRqX0r1e+1mAcJT6//D3/ZRKxjH8PkSfo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OoDC/BAAAA2wAAAA8AAAAAAAAAAAAAAAAAmAIAAGRycy9kb3du&#10;cmV2LnhtbFBLBQYAAAAABAAEAPUAAACGAwAAAAA=&#10;" stroked="f">
                  <v:textbox>
                    <w:txbxContent>
                      <w:p w:rsidR="00A401B0" w:rsidRDefault="00A401B0" w:rsidP="00A401B0">
                        <w:pPr>
                          <w:spacing w:after="0" w:line="240" w:lineRule="auto"/>
                          <w:jc w:val="center"/>
                          <w:rPr>
                            <w:rFonts w:ascii="Myriad Pro" w:hAnsi="Myriad Pro"/>
                            <w:b/>
                          </w:rPr>
                        </w:pPr>
                        <w:r>
                          <w:rPr>
                            <w:rFonts w:ascii="Myriad Pro" w:hAnsi="Myriad Pro"/>
                            <w:b/>
                          </w:rPr>
                          <w:t>Automation</w:t>
                        </w:r>
                      </w:p>
                      <w:p w:rsidR="00A401B0" w:rsidRPr="00EC4756" w:rsidRDefault="00A401B0" w:rsidP="00A401B0">
                        <w:pPr>
                          <w:spacing w:after="0" w:line="240" w:lineRule="auto"/>
                          <w:jc w:val="center"/>
                          <w:rPr>
                            <w:rFonts w:ascii="Myriad Pro" w:hAnsi="Myriad Pro"/>
                            <w:b/>
                          </w:rPr>
                        </w:pPr>
                        <w:r>
                          <w:rPr>
                            <w:rFonts w:ascii="Myriad Pro" w:hAnsi="Myriad Pro"/>
                            <w:b/>
                          </w:rPr>
                          <w:t>Studio</w:t>
                        </w:r>
                      </w:p>
                      <w:p w:rsidR="00A401B0" w:rsidRDefault="00A401B0"/>
                    </w:txbxContent>
                  </v:textbox>
                </v:shape>
              </v:group>
            </w:pict>
          </mc:Fallback>
        </mc:AlternateContent>
      </w:r>
      <w:r w:rsidR="00E540F3">
        <w:t>Automation Studio</w:t>
      </w:r>
    </w:p>
    <w:p w:rsidR="00AD79B9" w:rsidRDefault="00AD79B9" w:rsidP="00794AB8">
      <w:pPr>
        <w:ind w:left="720"/>
        <w:rPr>
          <w:sz w:val="24"/>
          <w:szCs w:val="24"/>
        </w:rPr>
      </w:pPr>
      <w:r>
        <w:rPr>
          <w:sz w:val="24"/>
          <w:szCs w:val="24"/>
        </w:rPr>
        <w:t>The Automation Studio creates compelling, beautifully formatted</w:t>
      </w:r>
      <w:r w:rsidR="00645CE9">
        <w:rPr>
          <w:sz w:val="24"/>
          <w:szCs w:val="24"/>
        </w:rPr>
        <w:t>,</w:t>
      </w:r>
      <w:r>
        <w:rPr>
          <w:sz w:val="24"/>
          <w:szCs w:val="24"/>
        </w:rPr>
        <w:t xml:space="preserve"> On-Demand proposals using your styles and content elements.</w:t>
      </w:r>
    </w:p>
    <w:p w:rsidR="00CA1202" w:rsidRPr="00CA1202" w:rsidRDefault="00CA1202" w:rsidP="00794AB8">
      <w:pPr>
        <w:ind w:left="720"/>
        <w:rPr>
          <w:sz w:val="24"/>
          <w:szCs w:val="24"/>
        </w:rPr>
      </w:pPr>
      <w:r w:rsidRPr="00CA1202">
        <w:rPr>
          <w:sz w:val="24"/>
          <w:szCs w:val="24"/>
        </w:rPr>
        <w:t xml:space="preserve">The Studio </w:t>
      </w:r>
      <w:r w:rsidR="00AD79B9">
        <w:rPr>
          <w:sz w:val="24"/>
          <w:szCs w:val="24"/>
        </w:rPr>
        <w:t xml:space="preserve">also </w:t>
      </w:r>
      <w:r w:rsidRPr="00CA1202">
        <w:rPr>
          <w:sz w:val="24"/>
          <w:szCs w:val="24"/>
        </w:rPr>
        <w:t>ensures that you</w:t>
      </w:r>
      <w:r w:rsidR="00645CE9">
        <w:rPr>
          <w:sz w:val="24"/>
          <w:szCs w:val="24"/>
        </w:rPr>
        <w:t>r</w:t>
      </w:r>
      <w:r w:rsidRPr="00CA1202">
        <w:rPr>
          <w:sz w:val="24"/>
          <w:szCs w:val="24"/>
        </w:rPr>
        <w:t xml:space="preserve"> document is finished correctly with names, addresses and other open fields replaced appropriately. </w:t>
      </w:r>
    </w:p>
    <w:p w:rsidR="00CA1202" w:rsidRPr="00CA1202" w:rsidRDefault="00CA1202" w:rsidP="00794AB8">
      <w:pPr>
        <w:ind w:left="720"/>
        <w:rPr>
          <w:sz w:val="24"/>
          <w:szCs w:val="24"/>
        </w:rPr>
      </w:pPr>
      <w:r w:rsidRPr="00CA1202">
        <w:rPr>
          <w:sz w:val="24"/>
          <w:szCs w:val="24"/>
        </w:rPr>
        <w:lastRenderedPageBreak/>
        <w:t xml:space="preserve">A simple to use form is presented to handle these replacements.  </w:t>
      </w:r>
    </w:p>
    <w:p w:rsidR="00CA1202" w:rsidRPr="00CA1202" w:rsidRDefault="00CA1202" w:rsidP="00794AB8">
      <w:pPr>
        <w:ind w:left="720"/>
        <w:rPr>
          <w:sz w:val="24"/>
          <w:szCs w:val="24"/>
        </w:rPr>
      </w:pPr>
      <w:r w:rsidRPr="00CA1202">
        <w:rPr>
          <w:sz w:val="24"/>
          <w:szCs w:val="24"/>
        </w:rPr>
        <w:t>One-click integration with Outlook updates fields in a single step.</w:t>
      </w:r>
    </w:p>
    <w:p w:rsidR="00CA1202" w:rsidRPr="00CA1202" w:rsidRDefault="00CA1202" w:rsidP="00794AB8">
      <w:pPr>
        <w:ind w:left="720"/>
        <w:rPr>
          <w:sz w:val="24"/>
          <w:szCs w:val="24"/>
        </w:rPr>
      </w:pPr>
      <w:r w:rsidRPr="00CA1202">
        <w:rPr>
          <w:sz w:val="24"/>
          <w:szCs w:val="24"/>
        </w:rPr>
        <w:t>Excel charts and worksheets may be viewed and inserted directly from the Studio Ribbon.</w:t>
      </w:r>
    </w:p>
    <w:p w:rsidR="00CA1202" w:rsidRPr="00CA1202" w:rsidRDefault="00CA1202" w:rsidP="00794AB8">
      <w:pPr>
        <w:spacing w:after="0" w:line="240" w:lineRule="auto"/>
        <w:ind w:left="630"/>
        <w:rPr>
          <w:rStyle w:val="SubtleEmphasis"/>
        </w:rPr>
      </w:pPr>
      <w:r w:rsidRPr="00CA1202">
        <w:rPr>
          <w:rStyle w:val="SubtleEmphasis"/>
        </w:rPr>
        <w:t>Key Benefits:</w:t>
      </w:r>
    </w:p>
    <w:p w:rsidR="00CA1202" w:rsidRPr="007B3647" w:rsidRDefault="00CA1202" w:rsidP="00794AB8">
      <w:pPr>
        <w:pStyle w:val="ExpedienceBullets"/>
        <w:ind w:left="1080"/>
      </w:pPr>
      <w:r w:rsidRPr="007B3647">
        <w:t xml:space="preserve">Add automation to </w:t>
      </w:r>
      <w:r w:rsidR="006E30D3" w:rsidRPr="007B3647">
        <w:t xml:space="preserve">any </w:t>
      </w:r>
      <w:r w:rsidRPr="007B3647">
        <w:t>document.</w:t>
      </w:r>
    </w:p>
    <w:p w:rsidR="00CA1202" w:rsidRPr="007B3647" w:rsidRDefault="00CA1202" w:rsidP="00794AB8">
      <w:pPr>
        <w:pStyle w:val="ExpedienceBullets"/>
        <w:ind w:left="1080"/>
      </w:pPr>
      <w:r w:rsidRPr="007B3647">
        <w:t>Generate custom documents with automated templates.</w:t>
      </w:r>
    </w:p>
    <w:p w:rsidR="00CA1202" w:rsidRPr="007B3647" w:rsidRDefault="00CA1202" w:rsidP="00794AB8">
      <w:pPr>
        <w:pStyle w:val="ExpedienceBullets"/>
        <w:ind w:left="1080"/>
      </w:pPr>
      <w:r w:rsidRPr="007B3647">
        <w:t>Process content placeholders with automated prompts</w:t>
      </w:r>
    </w:p>
    <w:p w:rsidR="00CA1202" w:rsidRPr="007B3647" w:rsidRDefault="00CA1202" w:rsidP="00794AB8">
      <w:pPr>
        <w:pStyle w:val="ExpedienceBullets"/>
        <w:ind w:left="1080"/>
      </w:pPr>
      <w:r w:rsidRPr="007B3647">
        <w:t xml:space="preserve">Run dynamically created forms.  </w:t>
      </w:r>
    </w:p>
    <w:p w:rsidR="00B223B3" w:rsidRDefault="00CA1202" w:rsidP="00D228BB">
      <w:pPr>
        <w:pStyle w:val="ExpedienceBullets"/>
        <w:ind w:left="1080"/>
      </w:pPr>
      <w:r w:rsidRPr="007B3647">
        <w:t>Customize finishing steps to ensure document accuracy.</w:t>
      </w:r>
    </w:p>
    <w:p w:rsidR="00B223B3" w:rsidRDefault="00A22A0D" w:rsidP="00B223B3">
      <w:pPr>
        <w:pStyle w:val="Heading1"/>
      </w:pPr>
      <w:r>
        <w:t xml:space="preserve">Content Review and </w:t>
      </w:r>
      <w:r w:rsidR="00B223B3">
        <w:t>Compliance</w:t>
      </w:r>
      <w:r w:rsidR="002E38D5">
        <w:t xml:space="preserve"> </w:t>
      </w:r>
    </w:p>
    <w:p w:rsidR="00B223B3" w:rsidRDefault="00343618" w:rsidP="00B223B3">
      <w:r>
        <w:t>Expedience</w:t>
      </w:r>
      <w:r w:rsidR="00FC7676">
        <w:t xml:space="preserve"> provides a straightforward process for </w:t>
      </w:r>
      <w:r w:rsidR="00A22A0D">
        <w:t xml:space="preserve">content review, </w:t>
      </w:r>
      <w:r w:rsidR="00FC7676">
        <w:t xml:space="preserve">approval and updates. Content records may </w:t>
      </w:r>
      <w:r w:rsidR="005A5F11">
        <w:t xml:space="preserve">be </w:t>
      </w:r>
      <w:r w:rsidR="00C3134C">
        <w:t xml:space="preserve">sent to </w:t>
      </w:r>
      <w:del w:id="24" w:author="Brooke Savage" w:date="2014-08-11T15:16:00Z">
        <w:r w:rsidR="00C3134C" w:rsidDel="00C44A11">
          <w:delText>compliance o</w:delText>
        </w:r>
        <w:r w:rsidR="00FC7676" w:rsidDel="00C44A11">
          <w:delText>fficers</w:delText>
        </w:r>
        <w:r w:rsidR="005A5F11" w:rsidDel="00C44A11">
          <w:delText xml:space="preserve"> and </w:delText>
        </w:r>
      </w:del>
      <w:r w:rsidR="005A5F11">
        <w:t>subject experts</w:t>
      </w:r>
      <w:ins w:id="25" w:author="Brooke Savage" w:date="2014-08-11T15:16:00Z">
        <w:r w:rsidR="00C44A11">
          <w:t xml:space="preserve"> and compliance officers</w:t>
        </w:r>
      </w:ins>
      <w:r w:rsidR="00FC7676">
        <w:t xml:space="preserve"> </w:t>
      </w:r>
      <w:ins w:id="26" w:author="Brooke Savage" w:date="2014-08-11T14:02:00Z">
        <w:r w:rsidR="002F3A04">
          <w:t xml:space="preserve">in </w:t>
        </w:r>
      </w:ins>
      <w:r w:rsidR="00FC7676">
        <w:t xml:space="preserve">based on a variety of </w:t>
      </w:r>
      <w:ins w:id="27" w:author="Brooke Savage" w:date="2014-08-11T15:17:00Z">
        <w:r w:rsidR="00C44A11">
          <w:t xml:space="preserve">defined </w:t>
        </w:r>
      </w:ins>
      <w:del w:id="28" w:author="Brooke Savage" w:date="2014-08-11T14:03:00Z">
        <w:r w:rsidR="00FC7676" w:rsidDel="002F3A04">
          <w:delText xml:space="preserve">defined </w:delText>
        </w:r>
      </w:del>
      <w:r w:rsidR="00FC7676">
        <w:t xml:space="preserve">criteria, such as a </w:t>
      </w:r>
      <w:del w:id="29" w:author="Brooke Savage" w:date="2014-08-11T14:03:00Z">
        <w:r w:rsidR="00C3134C" w:rsidDel="002F3A04">
          <w:delText>defined</w:delText>
        </w:r>
        <w:r w:rsidR="00FC7676" w:rsidDel="002F3A04">
          <w:delText xml:space="preserve"> </w:delText>
        </w:r>
      </w:del>
      <w:r w:rsidR="00FC7676">
        <w:t>review schedule</w:t>
      </w:r>
      <w:ins w:id="30" w:author="Brooke Savage" w:date="2014-08-11T15:17:00Z">
        <w:r w:rsidR="00C44A11">
          <w:t xml:space="preserve"> or specific individual</w:t>
        </w:r>
      </w:ins>
      <w:r w:rsidR="00FC7676">
        <w:t>. Once</w:t>
      </w:r>
      <w:ins w:id="31" w:author="Brooke Savage" w:date="2014-08-11T15:17:00Z">
        <w:r w:rsidR="00C44A11">
          <w:t xml:space="preserve"> properly</w:t>
        </w:r>
      </w:ins>
      <w:r w:rsidR="00FC7676">
        <w:t xml:space="preserve"> approved, records may be updated </w:t>
      </w:r>
      <w:del w:id="32" w:author="Brooke Savage" w:date="2014-08-11T15:17:00Z">
        <w:r w:rsidR="00FC7676" w:rsidDel="00C44A11">
          <w:delText xml:space="preserve">directly </w:delText>
        </w:r>
      </w:del>
      <w:r w:rsidR="00FC7676">
        <w:t xml:space="preserve">to </w:t>
      </w:r>
      <w:r>
        <w:t>Expedience</w:t>
      </w:r>
      <w:r w:rsidR="00FC7676">
        <w:t xml:space="preserve"> for use by the </w:t>
      </w:r>
      <w:del w:id="33" w:author="Brooke Savage" w:date="2014-08-11T15:18:00Z">
        <w:r w:rsidR="00FC7676" w:rsidDel="00C44A11">
          <w:delText xml:space="preserve">RFP </w:delText>
        </w:r>
      </w:del>
      <w:ins w:id="34" w:author="Brooke Savage" w:date="2014-08-11T15:18:00Z">
        <w:r w:rsidR="00C44A11">
          <w:t>proposal</w:t>
        </w:r>
        <w:r w:rsidR="00C44A11">
          <w:t xml:space="preserve"> </w:t>
        </w:r>
      </w:ins>
      <w:r w:rsidR="00FC7676">
        <w:t>team.</w:t>
      </w:r>
      <w:r w:rsidR="00C3134C">
        <w:t xml:space="preserve"> </w:t>
      </w:r>
    </w:p>
    <w:p w:rsidR="00B223B3" w:rsidRDefault="00B223B3" w:rsidP="00B223B3">
      <w:pPr>
        <w:pStyle w:val="Heading1"/>
      </w:pPr>
      <w:r>
        <w:t>Technical Requirements</w:t>
      </w:r>
    </w:p>
    <w:p w:rsidR="00FF35D4" w:rsidRDefault="008B0088" w:rsidP="00694D59">
      <w:pPr>
        <w:spacing w:after="0"/>
        <w:pPrChange w:id="35" w:author="Brooke Savage" w:date="2014-08-11T15:18:00Z">
          <w:pPr/>
        </w:pPrChange>
      </w:pPr>
      <w:r>
        <w:t>Software:</w:t>
      </w:r>
      <w:r>
        <w:tab/>
        <w:t xml:space="preserve"> </w:t>
      </w:r>
      <w:r w:rsidR="00F0794B">
        <w:tab/>
      </w:r>
      <w:r>
        <w:t>Microsoft Word – 2007, 2010, 2013</w:t>
      </w:r>
    </w:p>
    <w:p w:rsidR="008B0088" w:rsidRDefault="008B0088" w:rsidP="00FF35D4">
      <w:r>
        <w:tab/>
      </w:r>
      <w:r>
        <w:tab/>
      </w:r>
      <w:r w:rsidR="00F0794B">
        <w:tab/>
      </w:r>
      <w:r>
        <w:t>Microsoft Windows</w:t>
      </w:r>
    </w:p>
    <w:p w:rsidR="00F0794B" w:rsidRDefault="008B0088" w:rsidP="00694D59">
      <w:pPr>
        <w:pPrChange w:id="36" w:author="Brooke Savage" w:date="2014-08-11T15:19:00Z">
          <w:pPr/>
        </w:pPrChange>
      </w:pPr>
      <w:r>
        <w:t>Hardware:</w:t>
      </w:r>
      <w:r w:rsidR="00F0794B">
        <w:tab/>
      </w:r>
      <w:r w:rsidR="00F0794B">
        <w:tab/>
      </w:r>
      <w:r>
        <w:t xml:space="preserve"> Modern processor</w:t>
      </w:r>
      <w:r w:rsidR="00385660">
        <w:t xml:space="preserve"> and </w:t>
      </w:r>
      <w:r w:rsidR="00F0794B">
        <w:t>memory</w:t>
      </w:r>
      <w:r>
        <w:t xml:space="preserve"> configuration </w:t>
      </w:r>
      <w:bookmarkStart w:id="37" w:name="_GoBack"/>
      <w:bookmarkEnd w:id="37"/>
      <w:r>
        <w:t>sufficient to run Word</w:t>
      </w:r>
    </w:p>
    <w:p w:rsidR="002E38D5" w:rsidRDefault="002E38D5" w:rsidP="00FF35D4"/>
    <w:p w:rsidR="002E38D5" w:rsidRPr="002E38D5" w:rsidRDefault="002E38D5" w:rsidP="00B7692E">
      <w:pPr>
        <w:pStyle w:val="Heading3"/>
        <w:pPrChange w:id="38" w:author="Brooke Savage" w:date="2014-08-11T15:09:00Z">
          <w:pPr/>
        </w:pPrChange>
      </w:pPr>
      <w:r w:rsidRPr="002E38D5">
        <w:t>About the Founders</w:t>
      </w:r>
    </w:p>
    <w:p w:rsidR="002E38D5" w:rsidRDefault="002E38D5" w:rsidP="00FF35D4">
      <w:r w:rsidRPr="007710A3">
        <w:rPr>
          <w:b/>
        </w:rPr>
        <w:t>Mellisa Mabon</w:t>
      </w:r>
      <w:r w:rsidR="006428F5">
        <w:t>–</w:t>
      </w:r>
      <w:r w:rsidR="00385660">
        <w:t xml:space="preserve"> </w:t>
      </w:r>
      <w:r w:rsidR="007710A3">
        <w:t xml:space="preserve">Before Expedience, </w:t>
      </w:r>
      <w:r w:rsidR="006428F5">
        <w:t xml:space="preserve">Melissa was the co-founder of </w:t>
      </w:r>
      <w:del w:id="39" w:author="Brooke Savage" w:date="2014-08-11T14:57:00Z">
        <w:r w:rsidR="006428F5" w:rsidDel="00172201">
          <w:delText>Pragamatech</w:delText>
        </w:r>
      </w:del>
      <w:ins w:id="40" w:author="Brooke Savage" w:date="2014-08-11T14:57:00Z">
        <w:r w:rsidR="00172201">
          <w:t>Pragmatech</w:t>
        </w:r>
      </w:ins>
      <w:r w:rsidR="006428F5">
        <w:t xml:space="preserve"> Software</w:t>
      </w:r>
      <w:r w:rsidR="007710A3">
        <w:t xml:space="preserve"> (199</w:t>
      </w:r>
      <w:ins w:id="41" w:author="Brooke Savage" w:date="2014-08-11T14:57:00Z">
        <w:r w:rsidR="00172201">
          <w:t>4</w:t>
        </w:r>
      </w:ins>
      <w:del w:id="42" w:author="Brooke Savage" w:date="2014-08-11T14:57:00Z">
        <w:r w:rsidR="007710A3" w:rsidDel="00172201">
          <w:delText>3</w:delText>
        </w:r>
      </w:del>
      <w:r w:rsidR="007710A3">
        <w:t>)</w:t>
      </w:r>
      <w:r w:rsidR="006428F5">
        <w:t xml:space="preserve">, inventors of </w:t>
      </w:r>
      <w:r w:rsidR="006428F5" w:rsidRPr="006428F5">
        <w:rPr>
          <w:i/>
        </w:rPr>
        <w:t>The RFP Machine</w:t>
      </w:r>
      <w:r w:rsidR="006428F5">
        <w:t xml:space="preserve"> and </w:t>
      </w:r>
      <w:r w:rsidR="006428F5" w:rsidRPr="006428F5">
        <w:rPr>
          <w:i/>
        </w:rPr>
        <w:t>Proposal SmartDocs</w:t>
      </w:r>
      <w:r w:rsidR="006428F5">
        <w:t>. She holds two Master’s D</w:t>
      </w:r>
      <w:r w:rsidR="007710A3">
        <w:t xml:space="preserve">egrees from Columbia University (M.A, M. Phil.) </w:t>
      </w:r>
      <w:r w:rsidR="006428F5">
        <w:t>and has worked extensively in the fields of expert systems and</w:t>
      </w:r>
      <w:r w:rsidR="007710A3">
        <w:t xml:space="preserve"> </w:t>
      </w:r>
      <w:ins w:id="43" w:author="Brooke Savage" w:date="2014-08-11T15:09:00Z">
        <w:r w:rsidR="00B7692E">
          <w:t xml:space="preserve">applied </w:t>
        </w:r>
      </w:ins>
      <w:r w:rsidR="007710A3">
        <w:t xml:space="preserve">logic. She was named New Hampshire </w:t>
      </w:r>
      <w:r w:rsidR="007710A3" w:rsidRPr="007710A3">
        <w:rPr>
          <w:i/>
        </w:rPr>
        <w:t xml:space="preserve">Entrepreneur of the Year </w:t>
      </w:r>
      <w:r w:rsidR="007710A3">
        <w:t>in 2002.</w:t>
      </w:r>
    </w:p>
    <w:p w:rsidR="002E38D5" w:rsidRDefault="002E38D5" w:rsidP="00FF35D4">
      <w:pPr>
        <w:rPr>
          <w:ins w:id="44" w:author="Brooke Savage" w:date="2014-08-11T15:11:00Z"/>
        </w:rPr>
      </w:pPr>
      <w:r w:rsidRPr="007710A3">
        <w:rPr>
          <w:b/>
        </w:rPr>
        <w:t>Brooke Savage</w:t>
      </w:r>
      <w:r w:rsidR="00D15AD8">
        <w:t xml:space="preserve"> </w:t>
      </w:r>
      <w:r w:rsidR="007710A3">
        <w:t>–</w:t>
      </w:r>
      <w:r w:rsidR="00D15AD8">
        <w:t xml:space="preserve"> </w:t>
      </w:r>
      <w:r w:rsidR="007710A3">
        <w:t xml:space="preserve">Brooke was also a co-founder of Pragmatech Software. He was a proposal writer and </w:t>
      </w:r>
      <w:r w:rsidR="00A929B7">
        <w:t xml:space="preserve">RFP team </w:t>
      </w:r>
      <w:del w:id="45" w:author="Brooke Savage" w:date="2014-08-11T15:10:00Z">
        <w:r w:rsidR="00A929B7" w:rsidDel="00B7692E">
          <w:delText>manager</w:delText>
        </w:r>
        <w:r w:rsidR="007710A3" w:rsidDel="00B7692E">
          <w:delText xml:space="preserve"> </w:delText>
        </w:r>
      </w:del>
      <w:ins w:id="46" w:author="Brooke Savage" w:date="2014-08-11T15:10:00Z">
        <w:r w:rsidR="00B7692E">
          <w:t>leader</w:t>
        </w:r>
        <w:r w:rsidR="00B7692E">
          <w:t xml:space="preserve"> </w:t>
        </w:r>
      </w:ins>
      <w:r w:rsidR="007710A3">
        <w:t>for many years in the software industry. In the late 1970’s he programmed client presentation</w:t>
      </w:r>
      <w:ins w:id="47" w:author="Brooke Savage" w:date="2014-08-11T15:10:00Z">
        <w:r w:rsidR="00B7692E">
          <w:t xml:space="preserve"> and proposal</w:t>
        </w:r>
      </w:ins>
      <w:r w:rsidR="007710A3">
        <w:t xml:space="preserve"> software for CIGNA before the advent of Microsoft Office. This led to a career</w:t>
      </w:r>
      <w:ins w:id="48" w:author="Brooke Savage" w:date="2014-08-11T15:10:00Z">
        <w:r w:rsidR="00B7692E">
          <w:t>-</w:t>
        </w:r>
      </w:ins>
      <w:del w:id="49" w:author="Brooke Savage" w:date="2014-08-11T15:10:00Z">
        <w:r w:rsidR="007710A3" w:rsidDel="00B7692E">
          <w:delText xml:space="preserve"> </w:delText>
        </w:r>
      </w:del>
      <w:r w:rsidR="007710A3">
        <w:t xml:space="preserve">long interest in providing writers </w:t>
      </w:r>
      <w:r w:rsidR="00A929B7">
        <w:t xml:space="preserve">with </w:t>
      </w:r>
      <w:r w:rsidR="007710A3">
        <w:t xml:space="preserve">tools to improve their daily work experience. </w:t>
      </w:r>
    </w:p>
    <w:p w:rsidR="0015515C" w:rsidRDefault="0015515C" w:rsidP="0015515C">
      <w:pPr>
        <w:pStyle w:val="Heading3"/>
        <w:rPr>
          <w:ins w:id="50" w:author="Brooke Savage" w:date="2014-08-11T15:11:00Z"/>
        </w:rPr>
        <w:pPrChange w:id="51" w:author="Brooke Savage" w:date="2014-08-11T15:12:00Z">
          <w:pPr/>
        </w:pPrChange>
      </w:pPr>
      <w:ins w:id="52" w:author="Brooke Savage" w:date="2014-08-11T15:11:00Z">
        <w:r>
          <w:t xml:space="preserve">Contact: </w:t>
        </w:r>
      </w:ins>
    </w:p>
    <w:p w:rsidR="0015515C" w:rsidRDefault="0015515C" w:rsidP="0015515C">
      <w:pPr>
        <w:spacing w:after="0"/>
        <w:rPr>
          <w:ins w:id="53" w:author="Brooke Savage" w:date="2014-08-11T15:12:00Z"/>
        </w:rPr>
        <w:pPrChange w:id="54" w:author="Brooke Savage" w:date="2014-08-11T15:12:00Z">
          <w:pPr/>
        </w:pPrChange>
      </w:pPr>
      <w:ins w:id="55" w:author="Brooke Savage" w:date="2014-08-11T15:11:00Z">
        <w:r>
          <w:t>Expedience Softwar</w:t>
        </w:r>
      </w:ins>
      <w:ins w:id="56" w:author="Brooke Savage" w:date="2014-08-11T15:12:00Z">
        <w:r>
          <w:t>e</w:t>
        </w:r>
      </w:ins>
    </w:p>
    <w:p w:rsidR="0015515C" w:rsidRDefault="0015515C" w:rsidP="0015515C">
      <w:pPr>
        <w:spacing w:after="0"/>
        <w:rPr>
          <w:ins w:id="57" w:author="Brooke Savage" w:date="2014-08-11T15:12:00Z"/>
        </w:rPr>
        <w:pPrChange w:id="58" w:author="Brooke Savage" w:date="2014-08-11T15:13:00Z">
          <w:pPr/>
        </w:pPrChange>
      </w:pPr>
      <w:ins w:id="59" w:author="Brooke Savage" w:date="2014-08-11T15:12:00Z">
        <w:r>
          <w:fldChar w:fldCharType="begin"/>
        </w:r>
        <w:r>
          <w:instrText xml:space="preserve"> HYPERLINK "http://www.ExpediencSoftware.com" </w:instrText>
        </w:r>
        <w:r>
          <w:fldChar w:fldCharType="separate"/>
        </w:r>
        <w:r w:rsidRPr="00A80940">
          <w:rPr>
            <w:rStyle w:val="Hyperlink"/>
          </w:rPr>
          <w:t>www.ExpediencSoftware.com</w:t>
        </w:r>
        <w:r>
          <w:fldChar w:fldCharType="end"/>
        </w:r>
      </w:ins>
    </w:p>
    <w:p w:rsidR="0015515C" w:rsidRDefault="0015515C" w:rsidP="00FF35D4">
      <w:ins w:id="60" w:author="Brooke Savage" w:date="2014-08-11T15:12:00Z">
        <w:r>
          <w:t>978-378-5330</w:t>
        </w:r>
      </w:ins>
    </w:p>
    <w:sectPr w:rsidR="0015515C" w:rsidSect="000344A9">
      <w:type w:val="continuous"/>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2AD5" w:rsidRDefault="00152AD5" w:rsidP="003D2A00">
      <w:pPr>
        <w:spacing w:after="0" w:line="240" w:lineRule="auto"/>
      </w:pPr>
      <w:r>
        <w:separator/>
      </w:r>
    </w:p>
  </w:endnote>
  <w:endnote w:type="continuationSeparator" w:id="0">
    <w:p w:rsidR="00152AD5" w:rsidRDefault="00152AD5" w:rsidP="003D2A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Myriad Pro">
    <w:panose1 w:val="00000000000000000000"/>
    <w:charset w:val="00"/>
    <w:family w:val="swiss"/>
    <w:notTrueType/>
    <w:pitch w:val="variable"/>
    <w:sig w:usb0="20000287" w:usb1="00000001"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2AD5" w:rsidRDefault="00152AD5" w:rsidP="003D2A00">
      <w:pPr>
        <w:spacing w:after="0" w:line="240" w:lineRule="auto"/>
      </w:pPr>
      <w:r>
        <w:separator/>
      </w:r>
    </w:p>
  </w:footnote>
  <w:footnote w:type="continuationSeparator" w:id="0">
    <w:p w:rsidR="00152AD5" w:rsidRDefault="00152AD5" w:rsidP="003D2A0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07C515C"/>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30489CEE"/>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2AC08600"/>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80AA8198"/>
    <w:lvl w:ilvl="0">
      <w:start w:val="1"/>
      <w:numFmt w:val="decimal"/>
      <w:pStyle w:val="ListNumber2"/>
      <w:lvlText w:val="%1."/>
      <w:lvlJc w:val="left"/>
      <w:pPr>
        <w:tabs>
          <w:tab w:val="num" w:pos="720"/>
        </w:tabs>
        <w:ind w:left="720" w:hanging="360"/>
      </w:pPr>
    </w:lvl>
  </w:abstractNum>
  <w:abstractNum w:abstractNumId="4">
    <w:nsid w:val="FFFFFF80"/>
    <w:multiLevelType w:val="singleLevel"/>
    <w:tmpl w:val="057E2116"/>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756E748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F57898B2"/>
    <w:lvl w:ilvl="0">
      <w:start w:val="1"/>
      <w:numFmt w:val="bullet"/>
      <w:pStyle w:val="ListBullet3"/>
      <w:lvlText w:val=""/>
      <w:lvlJc w:val="left"/>
      <w:pPr>
        <w:ind w:left="1080" w:hanging="360"/>
      </w:pPr>
      <w:rPr>
        <w:rFonts w:ascii="Symbol" w:hAnsi="Symbol" w:hint="default"/>
        <w:color w:val="4F81BD" w:themeColor="accent1"/>
      </w:rPr>
    </w:lvl>
  </w:abstractNum>
  <w:abstractNum w:abstractNumId="7">
    <w:nsid w:val="FFFFFF83"/>
    <w:multiLevelType w:val="singleLevel"/>
    <w:tmpl w:val="65060E9C"/>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C5E09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90DA9B6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6938C2"/>
    <w:multiLevelType w:val="hybridMultilevel"/>
    <w:tmpl w:val="207231EE"/>
    <w:lvl w:ilvl="0" w:tplc="D78A740C">
      <w:start w:val="1"/>
      <w:numFmt w:val="decimal"/>
      <w:lvlText w:val="%1."/>
      <w:lvlJc w:val="left"/>
      <w:pPr>
        <w:ind w:left="720" w:hanging="360"/>
      </w:pPr>
      <w:rPr>
        <w:rFonts w:hint="default"/>
        <w:b/>
        <w:i w:val="0"/>
        <w:color w:val="365F91" w:themeColor="accent1"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84566C7"/>
    <w:multiLevelType w:val="hybridMultilevel"/>
    <w:tmpl w:val="5E1E1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9F6410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0B4E5AA7"/>
    <w:multiLevelType w:val="hybridMultilevel"/>
    <w:tmpl w:val="38CE9342"/>
    <w:lvl w:ilvl="0" w:tplc="ECC6E59C">
      <w:start w:val="1"/>
      <w:numFmt w:val="bullet"/>
      <w:lvlText w:val=""/>
      <w:lvlJc w:val="left"/>
      <w:pPr>
        <w:ind w:left="1440" w:hanging="360"/>
      </w:pPr>
      <w:rPr>
        <w:rFonts w:ascii="Symbol" w:hAnsi="Symbol" w:hint="default"/>
        <w:color w:val="365F91" w:themeColor="accent1" w:themeShade="BF"/>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170C58C2"/>
    <w:multiLevelType w:val="multilevel"/>
    <w:tmpl w:val="0409001D"/>
    <w:lvl w:ilvl="0">
      <w:start w:val="1"/>
      <w:numFmt w:val="decimal"/>
      <w:lvlText w:val="%1)"/>
      <w:lvlJc w:val="left"/>
      <w:pPr>
        <w:ind w:left="360" w:hanging="360"/>
      </w:pPr>
      <w:rPr>
        <w:color w:val="335D90"/>
      </w:rPr>
    </w:lvl>
    <w:lvl w:ilvl="1">
      <w:start w:val="1"/>
      <w:numFmt w:val="lowerLetter"/>
      <w:lvlText w:val="%2)"/>
      <w:lvlJc w:val="left"/>
      <w:pPr>
        <w:ind w:left="720" w:hanging="360"/>
      </w:pPr>
      <w:rPr>
        <w:color w:val="335D90"/>
      </w:rPr>
    </w:lvl>
    <w:lvl w:ilvl="2">
      <w:start w:val="1"/>
      <w:numFmt w:val="lowerRoman"/>
      <w:lvlText w:val="%3)"/>
      <w:lvlJc w:val="left"/>
      <w:pPr>
        <w:ind w:left="1080" w:hanging="360"/>
      </w:pPr>
      <w:rPr>
        <w:color w:val="335D90"/>
      </w:rPr>
    </w:lvl>
    <w:lvl w:ilvl="3">
      <w:start w:val="1"/>
      <w:numFmt w:val="decimal"/>
      <w:lvlText w:val="(%4)"/>
      <w:lvlJc w:val="left"/>
      <w:pPr>
        <w:ind w:left="1440" w:hanging="360"/>
      </w:pPr>
      <w:rPr>
        <w:color w:val="335D90"/>
      </w:rPr>
    </w:lvl>
    <w:lvl w:ilvl="4">
      <w:start w:val="1"/>
      <w:numFmt w:val="lowerLetter"/>
      <w:lvlText w:val="(%5)"/>
      <w:lvlJc w:val="left"/>
      <w:pPr>
        <w:ind w:left="1800" w:hanging="360"/>
      </w:pPr>
      <w:rPr>
        <w:color w:val="335D9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1737471D"/>
    <w:multiLevelType w:val="hybridMultilevel"/>
    <w:tmpl w:val="37F295EE"/>
    <w:lvl w:ilvl="0" w:tplc="5246CE60">
      <w:start w:val="1"/>
      <w:numFmt w:val="decimal"/>
      <w:lvlText w:val="%1."/>
      <w:lvlJc w:val="left"/>
      <w:pPr>
        <w:ind w:left="720" w:hanging="360"/>
      </w:pPr>
      <w:rPr>
        <w:rFonts w:hint="default"/>
        <w:color w:val="335D9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74C7B1C"/>
    <w:multiLevelType w:val="hybridMultilevel"/>
    <w:tmpl w:val="4D1A3B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A1846B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2C3064F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nsid w:val="2CAB61BC"/>
    <w:multiLevelType w:val="hybridMultilevel"/>
    <w:tmpl w:val="03E6FC88"/>
    <w:lvl w:ilvl="0" w:tplc="92AEC9B6">
      <w:start w:val="1"/>
      <w:numFmt w:val="bullet"/>
      <w:pStyle w:val="ExpedienceBullets"/>
      <w:lvlText w:val=""/>
      <w:lvlJc w:val="left"/>
      <w:pPr>
        <w:ind w:left="720" w:hanging="360"/>
      </w:pPr>
      <w:rPr>
        <w:rFonts w:ascii="Symbol" w:hAnsi="Symbol" w:hint="default"/>
        <w:color w:val="365F91" w:themeColor="accent1" w:themeShade="BF"/>
      </w:rPr>
    </w:lvl>
    <w:lvl w:ilvl="1" w:tplc="68B0ACCC">
      <w:start w:val="1"/>
      <w:numFmt w:val="bullet"/>
      <w:lvlText w:val="o"/>
      <w:lvlJc w:val="left"/>
      <w:pPr>
        <w:ind w:left="1440" w:hanging="360"/>
      </w:pPr>
      <w:rPr>
        <w:rFonts w:ascii="Courier New" w:hAnsi="Courier New" w:hint="default"/>
        <w:color w:val="365F91" w:themeColor="accent1" w:themeShade="BF"/>
      </w:rPr>
    </w:lvl>
    <w:lvl w:ilvl="2" w:tplc="641E355E">
      <w:start w:val="1"/>
      <w:numFmt w:val="bullet"/>
      <w:lvlText w:val=""/>
      <w:lvlJc w:val="left"/>
      <w:pPr>
        <w:ind w:left="2160" w:hanging="360"/>
      </w:pPr>
      <w:rPr>
        <w:rFonts w:ascii="Wingdings" w:hAnsi="Wingdings" w:hint="default"/>
        <w:color w:val="365F91" w:themeColor="accent1" w:themeShade="BF"/>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CFD2BF9"/>
    <w:multiLevelType w:val="hybridMultilevel"/>
    <w:tmpl w:val="4FA614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EDE2E3A"/>
    <w:multiLevelType w:val="hybridMultilevel"/>
    <w:tmpl w:val="D0C21836"/>
    <w:lvl w:ilvl="0" w:tplc="49BC0252">
      <w:start w:val="1"/>
      <w:numFmt w:val="bullet"/>
      <w:lvlText w:val=""/>
      <w:lvlJc w:val="left"/>
      <w:pPr>
        <w:ind w:left="720" w:hanging="360"/>
      </w:pPr>
      <w:rPr>
        <w:rFonts w:ascii="Symbol" w:hAnsi="Symbol" w:hint="default"/>
        <w:color w:val="EC770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05B50B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nsid w:val="32385459"/>
    <w:multiLevelType w:val="multilevel"/>
    <w:tmpl w:val="99B8AE9C"/>
    <w:lvl w:ilvl="0">
      <w:start w:val="1"/>
      <w:numFmt w:val="decimal"/>
      <w:lvlText w:val="%1."/>
      <w:lvlJc w:val="left"/>
      <w:pPr>
        <w:ind w:left="720" w:hanging="360"/>
      </w:pPr>
      <w:rPr>
        <w:rFonts w:hint="default"/>
        <w:b/>
        <w:i w:val="0"/>
        <w:color w:val="365F91" w:themeColor="accent1" w:themeShade="BF"/>
      </w:rPr>
    </w:lvl>
    <w:lvl w:ilvl="1">
      <w:start w:val="1"/>
      <w:numFmt w:val="lowerLetter"/>
      <w:lvlText w:val="%2."/>
      <w:lvlJc w:val="left"/>
      <w:pPr>
        <w:ind w:left="1440" w:hanging="360"/>
      </w:pPr>
      <w:rPr>
        <w:rFonts w:hint="default"/>
        <w:b/>
        <w:i w:val="0"/>
        <w:color w:val="4F81BD" w:themeColor="accent1"/>
      </w:rPr>
    </w:lvl>
    <w:lvl w:ilvl="2">
      <w:start w:val="1"/>
      <w:numFmt w:val="lowerRoman"/>
      <w:lvlText w:val="%3."/>
      <w:lvlJc w:val="right"/>
      <w:pPr>
        <w:ind w:left="2160" w:hanging="180"/>
      </w:pPr>
      <w:rPr>
        <w:rFonts w:hint="default"/>
        <w:b/>
        <w:i w:val="0"/>
        <w:color w:val="4F81BD" w:themeColor="accent1"/>
      </w:rPr>
    </w:lvl>
    <w:lvl w:ilvl="3">
      <w:start w:val="1"/>
      <w:numFmt w:val="decimal"/>
      <w:lvlText w:val="%4."/>
      <w:lvlJc w:val="left"/>
      <w:pPr>
        <w:ind w:left="2880" w:hanging="360"/>
      </w:pPr>
      <w:rPr>
        <w:rFonts w:hint="default"/>
        <w:b/>
        <w:i w:val="0"/>
        <w:color w:val="4F81BD" w:themeColor="accent1"/>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nsid w:val="3B712DBF"/>
    <w:multiLevelType w:val="hybridMultilevel"/>
    <w:tmpl w:val="42A419EE"/>
    <w:lvl w:ilvl="0" w:tplc="7F427B4C">
      <w:start w:val="1"/>
      <w:numFmt w:val="bullet"/>
      <w:lvlText w:val=""/>
      <w:lvlJc w:val="left"/>
      <w:pPr>
        <w:ind w:left="360" w:hanging="360"/>
      </w:pPr>
      <w:rPr>
        <w:rFonts w:ascii="Symbol" w:hAnsi="Symbol" w:hint="default"/>
        <w:color w:val="365F91" w:themeColor="accent1" w:themeShade="BF"/>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490335E9"/>
    <w:multiLevelType w:val="multilevel"/>
    <w:tmpl w:val="E60ABE04"/>
    <w:lvl w:ilvl="0">
      <w:start w:val="1"/>
      <w:numFmt w:val="bullet"/>
      <w:lvlText w:val=""/>
      <w:lvlJc w:val="left"/>
      <w:pPr>
        <w:ind w:left="720" w:hanging="360"/>
      </w:pPr>
      <w:rPr>
        <w:rFonts w:ascii="Symbol" w:hAnsi="Symbol" w:hint="default"/>
        <w:color w:val="4F81BD" w:themeColor="accent1"/>
      </w:rPr>
    </w:lvl>
    <w:lvl w:ilvl="1">
      <w:start w:val="1"/>
      <w:numFmt w:val="bullet"/>
      <w:lvlText w:val="o"/>
      <w:lvlJc w:val="left"/>
      <w:pPr>
        <w:ind w:left="1440" w:hanging="360"/>
      </w:pPr>
      <w:rPr>
        <w:rFonts w:ascii="Courier New" w:hAnsi="Courier New" w:hint="default"/>
        <w:color w:val="4F81BD" w:themeColor="accent1"/>
      </w:rPr>
    </w:lvl>
    <w:lvl w:ilvl="2">
      <w:start w:val="1"/>
      <w:numFmt w:val="bullet"/>
      <w:lvlText w:val=""/>
      <w:lvlJc w:val="left"/>
      <w:pPr>
        <w:ind w:left="2160" w:hanging="360"/>
      </w:pPr>
      <w:rPr>
        <w:rFonts w:ascii="Wingdings" w:hAnsi="Wingdings" w:hint="default"/>
        <w:color w:val="4F81BD" w:themeColor="accent1"/>
      </w:rPr>
    </w:lvl>
    <w:lvl w:ilvl="3">
      <w:start w:val="1"/>
      <w:numFmt w:val="bullet"/>
      <w:lvlText w:val=""/>
      <w:lvlJc w:val="left"/>
      <w:pPr>
        <w:ind w:left="2880" w:hanging="360"/>
      </w:pPr>
      <w:rPr>
        <w:rFonts w:ascii="Symbol" w:hAnsi="Symbol" w:hint="default"/>
        <w:color w:val="4F81BD" w:themeColor="accent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nsid w:val="4A723202"/>
    <w:multiLevelType w:val="hybridMultilevel"/>
    <w:tmpl w:val="5F744E44"/>
    <w:lvl w:ilvl="0" w:tplc="1E0E7474">
      <w:start w:val="1"/>
      <w:numFmt w:val="bullet"/>
      <w:lvlText w:val=""/>
      <w:lvlJc w:val="left"/>
      <w:pPr>
        <w:ind w:left="720" w:hanging="360"/>
      </w:pPr>
      <w:rPr>
        <w:rFonts w:ascii="Wingdings" w:hAnsi="Wingdings" w:hint="default"/>
        <w:color w:val="335D9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FF52F74"/>
    <w:multiLevelType w:val="hybridMultilevel"/>
    <w:tmpl w:val="136433CC"/>
    <w:lvl w:ilvl="0" w:tplc="777A20D2">
      <w:start w:val="1"/>
      <w:numFmt w:val="bullet"/>
      <w:lvlText w:val=""/>
      <w:lvlJc w:val="left"/>
      <w:pPr>
        <w:ind w:left="720" w:hanging="360"/>
      </w:pPr>
      <w:rPr>
        <w:rFonts w:ascii="Wingdings" w:hAnsi="Wingdings" w:hint="default"/>
        <w:color w:val="335D9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3EA717E"/>
    <w:multiLevelType w:val="hybridMultilevel"/>
    <w:tmpl w:val="6AEC45FC"/>
    <w:lvl w:ilvl="0" w:tplc="2DF0CA2A">
      <w:start w:val="1"/>
      <w:numFmt w:val="bullet"/>
      <w:pStyle w:val="ExpedienceBulletsSpaced"/>
      <w:lvlText w:val=""/>
      <w:lvlJc w:val="left"/>
      <w:pPr>
        <w:ind w:left="720" w:hanging="360"/>
      </w:pPr>
      <w:rPr>
        <w:rFonts w:ascii="Symbol" w:hAnsi="Symbol" w:hint="default"/>
        <w:color w:val="365F91" w:themeColor="accent1" w:themeShade="BF"/>
      </w:rPr>
    </w:lvl>
    <w:lvl w:ilvl="1" w:tplc="68B0ACCC">
      <w:start w:val="1"/>
      <w:numFmt w:val="bullet"/>
      <w:lvlText w:val="o"/>
      <w:lvlJc w:val="left"/>
      <w:pPr>
        <w:ind w:left="1440" w:hanging="360"/>
      </w:pPr>
      <w:rPr>
        <w:rFonts w:ascii="Courier New" w:hAnsi="Courier New" w:hint="default"/>
        <w:color w:val="365F91" w:themeColor="accent1" w:themeShade="BF"/>
      </w:rPr>
    </w:lvl>
    <w:lvl w:ilvl="2" w:tplc="641E355E">
      <w:start w:val="1"/>
      <w:numFmt w:val="bullet"/>
      <w:lvlText w:val=""/>
      <w:lvlJc w:val="left"/>
      <w:pPr>
        <w:ind w:left="2160" w:hanging="360"/>
      </w:pPr>
      <w:rPr>
        <w:rFonts w:ascii="Wingdings" w:hAnsi="Wingdings" w:hint="default"/>
        <w:color w:val="365F91" w:themeColor="accent1" w:themeShade="BF"/>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AC20C8C"/>
    <w:multiLevelType w:val="multilevel"/>
    <w:tmpl w:val="289A0346"/>
    <w:lvl w:ilvl="0">
      <w:start w:val="1"/>
      <w:numFmt w:val="decimal"/>
      <w:lvlText w:val="%1."/>
      <w:lvlJc w:val="left"/>
      <w:pPr>
        <w:ind w:left="720" w:hanging="360"/>
      </w:pPr>
      <w:rPr>
        <w:color w:val="335D90"/>
      </w:rPr>
    </w:lvl>
    <w:lvl w:ilvl="1">
      <w:start w:val="1"/>
      <w:numFmt w:val="lowerLetter"/>
      <w:lvlText w:val="%2."/>
      <w:lvlJc w:val="left"/>
      <w:pPr>
        <w:ind w:left="1440" w:hanging="360"/>
      </w:pPr>
      <w:rPr>
        <w:color w:val="335D90"/>
      </w:rPr>
    </w:lvl>
    <w:lvl w:ilvl="2">
      <w:start w:val="1"/>
      <w:numFmt w:val="lowerRoman"/>
      <w:lvlText w:val="%3."/>
      <w:lvlJc w:val="right"/>
      <w:pPr>
        <w:ind w:left="2160" w:hanging="180"/>
      </w:pPr>
      <w:rPr>
        <w:color w:val="335D90"/>
      </w:rPr>
    </w:lvl>
    <w:lvl w:ilvl="3">
      <w:start w:val="1"/>
      <w:numFmt w:val="decimal"/>
      <w:lvlText w:val="%4."/>
      <w:lvlJc w:val="left"/>
      <w:pPr>
        <w:ind w:left="2880" w:hanging="360"/>
      </w:pPr>
      <w:rPr>
        <w:color w:val="335D9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5DB666CC"/>
    <w:multiLevelType w:val="hybridMultilevel"/>
    <w:tmpl w:val="CD92F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052013E"/>
    <w:multiLevelType w:val="hybridMultilevel"/>
    <w:tmpl w:val="584009B8"/>
    <w:lvl w:ilvl="0" w:tplc="10EECC3A">
      <w:start w:val="1"/>
      <w:numFmt w:val="decimal"/>
      <w:pStyle w:val="ExpedienceNumbered"/>
      <w:lvlText w:val="%1."/>
      <w:lvlJc w:val="left"/>
      <w:pPr>
        <w:ind w:left="720" w:hanging="360"/>
      </w:pPr>
      <w:rPr>
        <w:rFonts w:hint="default"/>
        <w:b/>
        <w:i w:val="0"/>
        <w:color w:val="365F91" w:themeColor="accent1" w:themeShade="BF"/>
      </w:rPr>
    </w:lvl>
    <w:lvl w:ilvl="1" w:tplc="0D027256">
      <w:start w:val="1"/>
      <w:numFmt w:val="lowerLetter"/>
      <w:lvlText w:val="%2."/>
      <w:lvlJc w:val="left"/>
      <w:pPr>
        <w:ind w:left="1440" w:hanging="360"/>
      </w:pPr>
      <w:rPr>
        <w:rFonts w:hint="default"/>
        <w:b/>
        <w:i w:val="0"/>
        <w:color w:val="365F91" w:themeColor="accent1" w:themeShade="BF"/>
      </w:rPr>
    </w:lvl>
    <w:lvl w:ilvl="2" w:tplc="A0E4ED3C">
      <w:start w:val="1"/>
      <w:numFmt w:val="lowerRoman"/>
      <w:lvlText w:val="%3."/>
      <w:lvlJc w:val="right"/>
      <w:pPr>
        <w:ind w:left="2160" w:hanging="180"/>
      </w:pPr>
      <w:rPr>
        <w:rFonts w:hint="default"/>
        <w:b/>
        <w:i w:val="0"/>
        <w:color w:val="365F91" w:themeColor="accent1" w:themeShade="BF"/>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8D34700"/>
    <w:multiLevelType w:val="hybridMultilevel"/>
    <w:tmpl w:val="C8F260F6"/>
    <w:lvl w:ilvl="0" w:tplc="32F2B48E">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D">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C8212ED"/>
    <w:multiLevelType w:val="hybridMultilevel"/>
    <w:tmpl w:val="D550E6F8"/>
    <w:lvl w:ilvl="0" w:tplc="7490292A">
      <w:start w:val="1"/>
      <w:numFmt w:val="decimal"/>
      <w:lvlText w:val="%1."/>
      <w:lvlJc w:val="left"/>
      <w:pPr>
        <w:ind w:left="720" w:hanging="360"/>
      </w:pPr>
      <w:rPr>
        <w:rFonts w:hint="default"/>
        <w:color w:val="335D9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FC77A71"/>
    <w:multiLevelType w:val="hybridMultilevel"/>
    <w:tmpl w:val="1034E6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71DB3440"/>
    <w:multiLevelType w:val="hybridMultilevel"/>
    <w:tmpl w:val="F00C8856"/>
    <w:lvl w:ilvl="0" w:tplc="F1F27F04">
      <w:start w:val="1"/>
      <w:numFmt w:val="decimal"/>
      <w:pStyle w:val="ExpedienceNumberedSpaced"/>
      <w:lvlText w:val="%1."/>
      <w:lvlJc w:val="left"/>
      <w:pPr>
        <w:ind w:left="720" w:hanging="360"/>
      </w:pPr>
      <w:rPr>
        <w:rFonts w:hint="default"/>
        <w:b/>
        <w:i w:val="0"/>
        <w:color w:val="365F91" w:themeColor="accent1" w:themeShade="BF"/>
      </w:rPr>
    </w:lvl>
    <w:lvl w:ilvl="1" w:tplc="0D027256">
      <w:start w:val="1"/>
      <w:numFmt w:val="lowerLetter"/>
      <w:lvlText w:val="%2."/>
      <w:lvlJc w:val="left"/>
      <w:pPr>
        <w:ind w:left="1440" w:hanging="360"/>
      </w:pPr>
      <w:rPr>
        <w:rFonts w:hint="default"/>
        <w:b/>
        <w:i w:val="0"/>
        <w:color w:val="365F91" w:themeColor="accent1" w:themeShade="BF"/>
      </w:rPr>
    </w:lvl>
    <w:lvl w:ilvl="2" w:tplc="A0E4ED3C">
      <w:start w:val="1"/>
      <w:numFmt w:val="lowerRoman"/>
      <w:lvlText w:val="%3."/>
      <w:lvlJc w:val="right"/>
      <w:pPr>
        <w:ind w:left="2160" w:hanging="180"/>
      </w:pPr>
      <w:rPr>
        <w:rFonts w:hint="default"/>
        <w:b/>
        <w:i w:val="0"/>
        <w:color w:val="365F91" w:themeColor="accent1" w:themeShade="BF"/>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2E50EC7"/>
    <w:multiLevelType w:val="hybridMultilevel"/>
    <w:tmpl w:val="9CA0376A"/>
    <w:lvl w:ilvl="0" w:tplc="67384B9C">
      <w:start w:val="1"/>
      <w:numFmt w:val="bullet"/>
      <w:lvlText w:val=""/>
      <w:lvlJc w:val="left"/>
      <w:pPr>
        <w:ind w:left="720" w:hanging="360"/>
      </w:pPr>
      <w:rPr>
        <w:rFonts w:ascii="Symbol" w:hAnsi="Symbol" w:hint="default"/>
        <w:color w:val="4F81BD" w:themeColor="accent1"/>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37C26BE"/>
    <w:multiLevelType w:val="hybridMultilevel"/>
    <w:tmpl w:val="51F0B68A"/>
    <w:lvl w:ilvl="0" w:tplc="4776D4E6">
      <w:start w:val="1"/>
      <w:numFmt w:val="bullet"/>
      <w:lvlText w:val=""/>
      <w:lvlJc w:val="left"/>
      <w:pPr>
        <w:ind w:left="720" w:hanging="360"/>
      </w:pPr>
      <w:rPr>
        <w:rFonts w:ascii="Symbol" w:hAnsi="Symbol" w:hint="default"/>
        <w:color w:val="365F91" w:themeColor="accent1"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48860E5"/>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8D434F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nsid w:val="79911088"/>
    <w:multiLevelType w:val="hybridMultilevel"/>
    <w:tmpl w:val="B89254AA"/>
    <w:lvl w:ilvl="0" w:tplc="5ED0EE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40"/>
  </w:num>
  <w:num w:numId="3">
    <w:abstractNumId w:val="12"/>
  </w:num>
  <w:num w:numId="4">
    <w:abstractNumId w:val="17"/>
  </w:num>
  <w:num w:numId="5">
    <w:abstractNumId w:val="18"/>
  </w:num>
  <w:num w:numId="6">
    <w:abstractNumId w:val="25"/>
  </w:num>
  <w:num w:numId="7">
    <w:abstractNumId w:val="14"/>
  </w:num>
  <w:num w:numId="8">
    <w:abstractNumId w:val="29"/>
  </w:num>
  <w:num w:numId="9">
    <w:abstractNumId w:val="32"/>
  </w:num>
  <w:num w:numId="10">
    <w:abstractNumId w:val="21"/>
  </w:num>
  <w:num w:numId="11">
    <w:abstractNumId w:val="26"/>
  </w:num>
  <w:num w:numId="12">
    <w:abstractNumId w:val="27"/>
  </w:num>
  <w:num w:numId="13">
    <w:abstractNumId w:val="23"/>
  </w:num>
  <w:num w:numId="14">
    <w:abstractNumId w:val="36"/>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33"/>
  </w:num>
  <w:num w:numId="24">
    <w:abstractNumId w:val="15"/>
  </w:num>
  <w:num w:numId="25">
    <w:abstractNumId w:val="10"/>
  </w:num>
  <w:num w:numId="26">
    <w:abstractNumId w:val="11"/>
  </w:num>
  <w:num w:numId="27">
    <w:abstractNumId w:val="37"/>
  </w:num>
  <w:num w:numId="28">
    <w:abstractNumId w:val="13"/>
  </w:num>
  <w:num w:numId="29">
    <w:abstractNumId w:val="24"/>
  </w:num>
  <w:num w:numId="30">
    <w:abstractNumId w:val="16"/>
  </w:num>
  <w:num w:numId="31">
    <w:abstractNumId w:val="38"/>
  </w:num>
  <w:num w:numId="32">
    <w:abstractNumId w:val="39"/>
  </w:num>
  <w:num w:numId="33">
    <w:abstractNumId w:val="22"/>
  </w:num>
  <w:num w:numId="34">
    <w:abstractNumId w:val="9"/>
  </w:num>
  <w:num w:numId="35">
    <w:abstractNumId w:val="7"/>
  </w:num>
  <w:num w:numId="36">
    <w:abstractNumId w:val="19"/>
  </w:num>
  <w:num w:numId="37">
    <w:abstractNumId w:val="31"/>
  </w:num>
  <w:num w:numId="38">
    <w:abstractNumId w:val="34"/>
  </w:num>
  <w:num w:numId="39">
    <w:abstractNumId w:val="30"/>
  </w:num>
  <w:num w:numId="40">
    <w:abstractNumId w:val="28"/>
  </w:num>
  <w:num w:numId="41">
    <w:abstractNumId w:val="35"/>
  </w:num>
  <w:num w:numId="42">
    <w:abstractNumId w:val="19"/>
  </w:num>
  <w:num w:numId="43">
    <w:abstractNumId w:val="19"/>
  </w:num>
  <w:num w:numId="44">
    <w:abstractNumId w:val="19"/>
  </w:num>
  <w:num w:numId="45">
    <w:abstractNumId w:val="19"/>
  </w:num>
  <w:num w:numId="46">
    <w:abstractNumId w:val="1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rooke Savage">
    <w15:presenceInfo w15:providerId="Windows Live" w15:userId="769e498e28eeaa9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visionView w:markup="0"/>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4A5C"/>
    <w:rsid w:val="00006BCA"/>
    <w:rsid w:val="000344A9"/>
    <w:rsid w:val="00036E76"/>
    <w:rsid w:val="00037526"/>
    <w:rsid w:val="00080024"/>
    <w:rsid w:val="000B2C06"/>
    <w:rsid w:val="001110D8"/>
    <w:rsid w:val="00113008"/>
    <w:rsid w:val="00115B61"/>
    <w:rsid w:val="00140818"/>
    <w:rsid w:val="00152AD5"/>
    <w:rsid w:val="0015515C"/>
    <w:rsid w:val="00172201"/>
    <w:rsid w:val="001A29F1"/>
    <w:rsid w:val="001A3A2D"/>
    <w:rsid w:val="001D583A"/>
    <w:rsid w:val="001F31D5"/>
    <w:rsid w:val="00200E20"/>
    <w:rsid w:val="0020792A"/>
    <w:rsid w:val="00214E71"/>
    <w:rsid w:val="00247444"/>
    <w:rsid w:val="002873A4"/>
    <w:rsid w:val="002A669D"/>
    <w:rsid w:val="002B3A54"/>
    <w:rsid w:val="002B5D9E"/>
    <w:rsid w:val="002C2586"/>
    <w:rsid w:val="002C6B15"/>
    <w:rsid w:val="002C6C57"/>
    <w:rsid w:val="002D48BF"/>
    <w:rsid w:val="002E38D5"/>
    <w:rsid w:val="002E4A5C"/>
    <w:rsid w:val="002F3A04"/>
    <w:rsid w:val="003158DC"/>
    <w:rsid w:val="00323EA2"/>
    <w:rsid w:val="003405D4"/>
    <w:rsid w:val="00343618"/>
    <w:rsid w:val="00385660"/>
    <w:rsid w:val="003A389F"/>
    <w:rsid w:val="003B7C41"/>
    <w:rsid w:val="003D2A00"/>
    <w:rsid w:val="003E7387"/>
    <w:rsid w:val="004131E4"/>
    <w:rsid w:val="00415720"/>
    <w:rsid w:val="00467694"/>
    <w:rsid w:val="00482D23"/>
    <w:rsid w:val="00485A93"/>
    <w:rsid w:val="004D198F"/>
    <w:rsid w:val="00513162"/>
    <w:rsid w:val="00522A8E"/>
    <w:rsid w:val="00535A89"/>
    <w:rsid w:val="005870F7"/>
    <w:rsid w:val="005A5F11"/>
    <w:rsid w:val="005A741A"/>
    <w:rsid w:val="005B3E1F"/>
    <w:rsid w:val="005D2D7A"/>
    <w:rsid w:val="005F6585"/>
    <w:rsid w:val="00616C80"/>
    <w:rsid w:val="00640481"/>
    <w:rsid w:val="00641CEC"/>
    <w:rsid w:val="006428F5"/>
    <w:rsid w:val="00644515"/>
    <w:rsid w:val="00645CE9"/>
    <w:rsid w:val="00665BB5"/>
    <w:rsid w:val="00674ED9"/>
    <w:rsid w:val="00683D2D"/>
    <w:rsid w:val="00690634"/>
    <w:rsid w:val="00694D59"/>
    <w:rsid w:val="006E036B"/>
    <w:rsid w:val="006E30D3"/>
    <w:rsid w:val="00743B3F"/>
    <w:rsid w:val="007710A3"/>
    <w:rsid w:val="00786DF8"/>
    <w:rsid w:val="00794AB8"/>
    <w:rsid w:val="007A5E8A"/>
    <w:rsid w:val="007B1980"/>
    <w:rsid w:val="007B3647"/>
    <w:rsid w:val="007E5D5A"/>
    <w:rsid w:val="00803F7F"/>
    <w:rsid w:val="008167C9"/>
    <w:rsid w:val="00826811"/>
    <w:rsid w:val="0083107F"/>
    <w:rsid w:val="008433D6"/>
    <w:rsid w:val="00862068"/>
    <w:rsid w:val="008B0088"/>
    <w:rsid w:val="008E54B5"/>
    <w:rsid w:val="0090120E"/>
    <w:rsid w:val="00991AA1"/>
    <w:rsid w:val="009B2D3A"/>
    <w:rsid w:val="009D472F"/>
    <w:rsid w:val="009F077E"/>
    <w:rsid w:val="009F3582"/>
    <w:rsid w:val="00A119A1"/>
    <w:rsid w:val="00A16B57"/>
    <w:rsid w:val="00A22A0D"/>
    <w:rsid w:val="00A24C82"/>
    <w:rsid w:val="00A401B0"/>
    <w:rsid w:val="00A46E4C"/>
    <w:rsid w:val="00A57F58"/>
    <w:rsid w:val="00A74E8D"/>
    <w:rsid w:val="00A800DE"/>
    <w:rsid w:val="00A81CB5"/>
    <w:rsid w:val="00A82EBA"/>
    <w:rsid w:val="00A86320"/>
    <w:rsid w:val="00A929B7"/>
    <w:rsid w:val="00A9583F"/>
    <w:rsid w:val="00AD072A"/>
    <w:rsid w:val="00AD6288"/>
    <w:rsid w:val="00AD79B9"/>
    <w:rsid w:val="00B223B3"/>
    <w:rsid w:val="00B2633A"/>
    <w:rsid w:val="00B45FD0"/>
    <w:rsid w:val="00B70D96"/>
    <w:rsid w:val="00B7242F"/>
    <w:rsid w:val="00B7692E"/>
    <w:rsid w:val="00B936DB"/>
    <w:rsid w:val="00BB3BFC"/>
    <w:rsid w:val="00BC75E6"/>
    <w:rsid w:val="00C3134C"/>
    <w:rsid w:val="00C4466D"/>
    <w:rsid w:val="00C44A11"/>
    <w:rsid w:val="00CA1202"/>
    <w:rsid w:val="00CA6117"/>
    <w:rsid w:val="00CC5559"/>
    <w:rsid w:val="00CC5F8A"/>
    <w:rsid w:val="00CE06A3"/>
    <w:rsid w:val="00D049C9"/>
    <w:rsid w:val="00D1075A"/>
    <w:rsid w:val="00D12276"/>
    <w:rsid w:val="00D15AD8"/>
    <w:rsid w:val="00D221E0"/>
    <w:rsid w:val="00D228BB"/>
    <w:rsid w:val="00D4299A"/>
    <w:rsid w:val="00D54ED9"/>
    <w:rsid w:val="00D60907"/>
    <w:rsid w:val="00D767C2"/>
    <w:rsid w:val="00D86517"/>
    <w:rsid w:val="00D94631"/>
    <w:rsid w:val="00DE70B0"/>
    <w:rsid w:val="00E2663D"/>
    <w:rsid w:val="00E37F0D"/>
    <w:rsid w:val="00E540F3"/>
    <w:rsid w:val="00E8438E"/>
    <w:rsid w:val="00E86114"/>
    <w:rsid w:val="00EA30E8"/>
    <w:rsid w:val="00EC2790"/>
    <w:rsid w:val="00EC4756"/>
    <w:rsid w:val="00ED0D79"/>
    <w:rsid w:val="00EE7102"/>
    <w:rsid w:val="00EF7EB0"/>
    <w:rsid w:val="00F0454D"/>
    <w:rsid w:val="00F0794B"/>
    <w:rsid w:val="00F51C78"/>
    <w:rsid w:val="00FC2125"/>
    <w:rsid w:val="00FC35E5"/>
    <w:rsid w:val="00FC7676"/>
    <w:rsid w:val="00FF184D"/>
    <w:rsid w:val="00FF35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2AD4E79-9714-4D87-836E-AA78C59CF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3647"/>
    <w:pPr>
      <w:spacing w:line="276" w:lineRule="auto"/>
    </w:pPr>
  </w:style>
  <w:style w:type="paragraph" w:styleId="Heading1">
    <w:name w:val="heading 1"/>
    <w:basedOn w:val="Normal"/>
    <w:next w:val="Normal"/>
    <w:link w:val="Heading1Char"/>
    <w:uiPriority w:val="9"/>
    <w:qFormat/>
    <w:rsid w:val="007B364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B3647"/>
    <w:pPr>
      <w:keepNext/>
      <w:keepLines/>
      <w:spacing w:before="200" w:after="0"/>
      <w:outlineLvl w:val="1"/>
    </w:pPr>
    <w:rPr>
      <w:rFonts w:asciiTheme="majorHAnsi" w:eastAsiaTheme="majorEastAsia" w:hAnsiTheme="majorHAnsi" w:cstheme="majorBidi"/>
      <w:b/>
      <w:bCs/>
      <w:color w:val="365F91" w:themeColor="accent1" w:themeShade="BF"/>
      <w:sz w:val="24"/>
      <w:szCs w:val="26"/>
    </w:rPr>
  </w:style>
  <w:style w:type="paragraph" w:styleId="Heading3">
    <w:name w:val="heading 3"/>
    <w:basedOn w:val="Normal"/>
    <w:next w:val="Normal"/>
    <w:link w:val="Heading3Char"/>
    <w:uiPriority w:val="9"/>
    <w:unhideWhenUsed/>
    <w:qFormat/>
    <w:rsid w:val="007B364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B364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7B3647"/>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7B364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B3647"/>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B3647"/>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unhideWhenUsed/>
    <w:qFormat/>
    <w:rsid w:val="007B3647"/>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3647"/>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7B3647"/>
    <w:pPr>
      <w:ind w:left="720"/>
      <w:contextualSpacing/>
    </w:pPr>
  </w:style>
  <w:style w:type="character" w:customStyle="1" w:styleId="Heading2Char">
    <w:name w:val="Heading 2 Char"/>
    <w:basedOn w:val="DefaultParagraphFont"/>
    <w:link w:val="Heading2"/>
    <w:uiPriority w:val="9"/>
    <w:rsid w:val="007B3647"/>
    <w:rPr>
      <w:rFonts w:asciiTheme="majorHAnsi" w:eastAsiaTheme="majorEastAsia" w:hAnsiTheme="majorHAnsi" w:cstheme="majorBidi"/>
      <w:b/>
      <w:bCs/>
      <w:color w:val="365F91" w:themeColor="accent1" w:themeShade="BF"/>
      <w:sz w:val="24"/>
      <w:szCs w:val="26"/>
    </w:rPr>
  </w:style>
  <w:style w:type="character" w:customStyle="1" w:styleId="Heading3Char">
    <w:name w:val="Heading 3 Char"/>
    <w:basedOn w:val="DefaultParagraphFont"/>
    <w:link w:val="Heading3"/>
    <w:uiPriority w:val="9"/>
    <w:rsid w:val="007B364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7B3647"/>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7B3647"/>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7B3647"/>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7B364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7B3647"/>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7B3647"/>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unhideWhenUsed/>
    <w:qFormat/>
    <w:rsid w:val="007B3647"/>
    <w:pPr>
      <w:spacing w:line="240" w:lineRule="auto"/>
    </w:pPr>
    <w:rPr>
      <w:b/>
      <w:bCs/>
      <w:color w:val="4F81BD" w:themeColor="accent1"/>
      <w:sz w:val="18"/>
      <w:szCs w:val="18"/>
    </w:rPr>
  </w:style>
  <w:style w:type="paragraph" w:styleId="Title">
    <w:name w:val="Title"/>
    <w:basedOn w:val="Normal"/>
    <w:next w:val="Normal"/>
    <w:link w:val="TitleChar"/>
    <w:uiPriority w:val="10"/>
    <w:qFormat/>
    <w:rsid w:val="007B364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B3647"/>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7B364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7B3647"/>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7B3647"/>
    <w:rPr>
      <w:b/>
      <w:bCs/>
    </w:rPr>
  </w:style>
  <w:style w:type="character" w:styleId="Emphasis">
    <w:name w:val="Emphasis"/>
    <w:basedOn w:val="DefaultParagraphFont"/>
    <w:uiPriority w:val="20"/>
    <w:qFormat/>
    <w:rsid w:val="007B3647"/>
    <w:rPr>
      <w:i/>
      <w:iCs/>
    </w:rPr>
  </w:style>
  <w:style w:type="paragraph" w:styleId="NoSpacing">
    <w:name w:val="No Spacing"/>
    <w:link w:val="NoSpacingChar"/>
    <w:uiPriority w:val="1"/>
    <w:qFormat/>
    <w:rsid w:val="007B3647"/>
    <w:pPr>
      <w:spacing w:after="0" w:line="240" w:lineRule="auto"/>
    </w:pPr>
  </w:style>
  <w:style w:type="character" w:customStyle="1" w:styleId="NoSpacingChar">
    <w:name w:val="No Spacing Char"/>
    <w:basedOn w:val="DefaultParagraphFont"/>
    <w:link w:val="NoSpacing"/>
    <w:uiPriority w:val="1"/>
    <w:rsid w:val="00A57F58"/>
  </w:style>
  <w:style w:type="paragraph" w:styleId="Quote">
    <w:name w:val="Quote"/>
    <w:basedOn w:val="Normal"/>
    <w:next w:val="Normal"/>
    <w:link w:val="QuoteChar"/>
    <w:uiPriority w:val="29"/>
    <w:qFormat/>
    <w:rsid w:val="007B3647"/>
    <w:rPr>
      <w:i/>
      <w:iCs/>
      <w:color w:val="000000" w:themeColor="text1"/>
    </w:rPr>
  </w:style>
  <w:style w:type="character" w:customStyle="1" w:styleId="QuoteChar">
    <w:name w:val="Quote Char"/>
    <w:basedOn w:val="DefaultParagraphFont"/>
    <w:link w:val="Quote"/>
    <w:uiPriority w:val="29"/>
    <w:rsid w:val="007B3647"/>
    <w:rPr>
      <w:i/>
      <w:iCs/>
      <w:color w:val="000000" w:themeColor="text1"/>
    </w:rPr>
  </w:style>
  <w:style w:type="paragraph" w:styleId="IntenseQuote">
    <w:name w:val="Intense Quote"/>
    <w:basedOn w:val="Normal"/>
    <w:next w:val="Normal"/>
    <w:link w:val="IntenseQuoteChar"/>
    <w:uiPriority w:val="30"/>
    <w:qFormat/>
    <w:rsid w:val="007B3647"/>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7B3647"/>
    <w:rPr>
      <w:b/>
      <w:bCs/>
      <w:i/>
      <w:iCs/>
      <w:color w:val="4F81BD" w:themeColor="accent1"/>
    </w:rPr>
  </w:style>
  <w:style w:type="character" w:styleId="SubtleEmphasis">
    <w:name w:val="Subtle Emphasis"/>
    <w:basedOn w:val="DefaultParagraphFont"/>
    <w:uiPriority w:val="19"/>
    <w:qFormat/>
    <w:rsid w:val="007B3647"/>
    <w:rPr>
      <w:i/>
      <w:iCs/>
      <w:color w:val="808080" w:themeColor="text1" w:themeTint="7F"/>
    </w:rPr>
  </w:style>
  <w:style w:type="character" w:styleId="IntenseEmphasis">
    <w:name w:val="Intense Emphasis"/>
    <w:basedOn w:val="DefaultParagraphFont"/>
    <w:uiPriority w:val="21"/>
    <w:qFormat/>
    <w:rsid w:val="007B3647"/>
    <w:rPr>
      <w:b/>
      <w:bCs/>
      <w:i/>
      <w:iCs/>
      <w:color w:val="4F81BD" w:themeColor="accent1"/>
    </w:rPr>
  </w:style>
  <w:style w:type="character" w:styleId="SubtleReference">
    <w:name w:val="Subtle Reference"/>
    <w:basedOn w:val="DefaultParagraphFont"/>
    <w:uiPriority w:val="31"/>
    <w:qFormat/>
    <w:rsid w:val="007B3647"/>
    <w:rPr>
      <w:smallCaps/>
      <w:color w:val="C0504D" w:themeColor="accent2"/>
      <w:u w:val="single"/>
    </w:rPr>
  </w:style>
  <w:style w:type="character" w:styleId="IntenseReference">
    <w:name w:val="Intense Reference"/>
    <w:basedOn w:val="DefaultParagraphFont"/>
    <w:uiPriority w:val="32"/>
    <w:qFormat/>
    <w:rsid w:val="007B3647"/>
    <w:rPr>
      <w:b/>
      <w:bCs/>
      <w:smallCaps/>
      <w:color w:val="C0504D" w:themeColor="accent2"/>
      <w:spacing w:val="5"/>
      <w:u w:val="single"/>
    </w:rPr>
  </w:style>
  <w:style w:type="character" w:styleId="BookTitle">
    <w:name w:val="Book Title"/>
    <w:basedOn w:val="DefaultParagraphFont"/>
    <w:uiPriority w:val="33"/>
    <w:qFormat/>
    <w:rsid w:val="007B3647"/>
    <w:rPr>
      <w:b/>
      <w:bCs/>
      <w:smallCaps/>
      <w:spacing w:val="5"/>
    </w:rPr>
  </w:style>
  <w:style w:type="paragraph" w:styleId="TOCHeading">
    <w:name w:val="TOC Heading"/>
    <w:basedOn w:val="Heading1"/>
    <w:next w:val="Normal"/>
    <w:uiPriority w:val="39"/>
    <w:semiHidden/>
    <w:unhideWhenUsed/>
    <w:qFormat/>
    <w:rsid w:val="007B3647"/>
    <w:pPr>
      <w:outlineLvl w:val="9"/>
    </w:pPr>
  </w:style>
  <w:style w:type="paragraph" w:styleId="NormalWeb">
    <w:name w:val="Normal (Web)"/>
    <w:basedOn w:val="Normal"/>
    <w:uiPriority w:val="99"/>
    <w:semiHidden/>
    <w:unhideWhenUsed/>
    <w:rsid w:val="007B3647"/>
    <w:rPr>
      <w:rFonts w:ascii="Times New Roman" w:hAnsi="Times New Roman" w:cs="Times New Roman"/>
      <w:sz w:val="24"/>
      <w:szCs w:val="24"/>
    </w:rPr>
  </w:style>
  <w:style w:type="paragraph" w:styleId="Header">
    <w:name w:val="header"/>
    <w:basedOn w:val="Normal"/>
    <w:link w:val="HeaderChar"/>
    <w:uiPriority w:val="99"/>
    <w:unhideWhenUsed/>
    <w:rsid w:val="007B36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3647"/>
  </w:style>
  <w:style w:type="paragraph" w:styleId="Footer">
    <w:name w:val="footer"/>
    <w:basedOn w:val="Normal"/>
    <w:link w:val="FooterChar"/>
    <w:uiPriority w:val="99"/>
    <w:unhideWhenUsed/>
    <w:rsid w:val="007B36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3647"/>
  </w:style>
  <w:style w:type="numbering" w:styleId="111111">
    <w:name w:val="Outline List 2"/>
    <w:basedOn w:val="NoList"/>
    <w:uiPriority w:val="99"/>
    <w:semiHidden/>
    <w:unhideWhenUsed/>
    <w:rsid w:val="007B3647"/>
    <w:pPr>
      <w:numPr>
        <w:numId w:val="31"/>
      </w:numPr>
    </w:pPr>
  </w:style>
  <w:style w:type="numbering" w:styleId="1ai">
    <w:name w:val="Outline List 1"/>
    <w:basedOn w:val="NoList"/>
    <w:uiPriority w:val="99"/>
    <w:semiHidden/>
    <w:unhideWhenUsed/>
    <w:rsid w:val="007B3647"/>
    <w:pPr>
      <w:numPr>
        <w:numId w:val="32"/>
      </w:numPr>
    </w:pPr>
  </w:style>
  <w:style w:type="numbering" w:styleId="ArticleSection">
    <w:name w:val="Outline List 3"/>
    <w:basedOn w:val="NoList"/>
    <w:uiPriority w:val="99"/>
    <w:semiHidden/>
    <w:unhideWhenUsed/>
    <w:rsid w:val="007B3647"/>
    <w:pPr>
      <w:numPr>
        <w:numId w:val="33"/>
      </w:numPr>
    </w:pPr>
  </w:style>
  <w:style w:type="paragraph" w:styleId="BalloonText">
    <w:name w:val="Balloon Text"/>
    <w:basedOn w:val="Normal"/>
    <w:link w:val="BalloonTextChar"/>
    <w:uiPriority w:val="99"/>
    <w:semiHidden/>
    <w:unhideWhenUsed/>
    <w:rsid w:val="007B36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3647"/>
    <w:rPr>
      <w:rFonts w:ascii="Tahoma" w:hAnsi="Tahoma" w:cs="Tahoma"/>
      <w:sz w:val="16"/>
      <w:szCs w:val="16"/>
    </w:rPr>
  </w:style>
  <w:style w:type="paragraph" w:styleId="Bibliography">
    <w:name w:val="Bibliography"/>
    <w:basedOn w:val="Normal"/>
    <w:next w:val="Normal"/>
    <w:uiPriority w:val="37"/>
    <w:semiHidden/>
    <w:unhideWhenUsed/>
    <w:rsid w:val="007B3647"/>
  </w:style>
  <w:style w:type="paragraph" w:styleId="BlockText">
    <w:name w:val="Block Text"/>
    <w:basedOn w:val="Normal"/>
    <w:uiPriority w:val="99"/>
    <w:semiHidden/>
    <w:unhideWhenUsed/>
    <w:rsid w:val="007B364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BodyText">
    <w:name w:val="Body Text"/>
    <w:basedOn w:val="Normal"/>
    <w:link w:val="BodyTextChar"/>
    <w:semiHidden/>
    <w:unhideWhenUsed/>
    <w:rsid w:val="007B3647"/>
    <w:pPr>
      <w:spacing w:after="120"/>
    </w:pPr>
  </w:style>
  <w:style w:type="character" w:customStyle="1" w:styleId="BodyTextChar">
    <w:name w:val="Body Text Char"/>
    <w:basedOn w:val="DefaultParagraphFont"/>
    <w:link w:val="BodyText"/>
    <w:semiHidden/>
    <w:rsid w:val="007B3647"/>
  </w:style>
  <w:style w:type="paragraph" w:styleId="BodyText2">
    <w:name w:val="Body Text 2"/>
    <w:basedOn w:val="Normal"/>
    <w:link w:val="BodyText2Char"/>
    <w:uiPriority w:val="99"/>
    <w:semiHidden/>
    <w:unhideWhenUsed/>
    <w:rsid w:val="007B3647"/>
    <w:pPr>
      <w:spacing w:after="120" w:line="480" w:lineRule="auto"/>
    </w:pPr>
  </w:style>
  <w:style w:type="character" w:customStyle="1" w:styleId="BodyText2Char">
    <w:name w:val="Body Text 2 Char"/>
    <w:basedOn w:val="DefaultParagraphFont"/>
    <w:link w:val="BodyText2"/>
    <w:uiPriority w:val="99"/>
    <w:semiHidden/>
    <w:rsid w:val="007B3647"/>
  </w:style>
  <w:style w:type="paragraph" w:styleId="BodyText3">
    <w:name w:val="Body Text 3"/>
    <w:basedOn w:val="Normal"/>
    <w:link w:val="BodyText3Char"/>
    <w:uiPriority w:val="99"/>
    <w:semiHidden/>
    <w:unhideWhenUsed/>
    <w:rsid w:val="007B3647"/>
    <w:pPr>
      <w:spacing w:after="120"/>
    </w:pPr>
    <w:rPr>
      <w:sz w:val="16"/>
      <w:szCs w:val="16"/>
    </w:rPr>
  </w:style>
  <w:style w:type="character" w:customStyle="1" w:styleId="BodyText3Char">
    <w:name w:val="Body Text 3 Char"/>
    <w:basedOn w:val="DefaultParagraphFont"/>
    <w:link w:val="BodyText3"/>
    <w:uiPriority w:val="99"/>
    <w:semiHidden/>
    <w:rsid w:val="007B3647"/>
    <w:rPr>
      <w:sz w:val="16"/>
      <w:szCs w:val="16"/>
    </w:rPr>
  </w:style>
  <w:style w:type="paragraph" w:styleId="BodyTextFirstIndent">
    <w:name w:val="Body Text First Indent"/>
    <w:basedOn w:val="BodyText"/>
    <w:link w:val="BodyTextFirstIndentChar"/>
    <w:uiPriority w:val="99"/>
    <w:semiHidden/>
    <w:unhideWhenUsed/>
    <w:rsid w:val="007B3647"/>
    <w:pPr>
      <w:spacing w:after="200"/>
      <w:ind w:firstLine="360"/>
    </w:pPr>
  </w:style>
  <w:style w:type="character" w:customStyle="1" w:styleId="BodyTextFirstIndentChar">
    <w:name w:val="Body Text First Indent Char"/>
    <w:basedOn w:val="BodyTextChar"/>
    <w:link w:val="BodyTextFirstIndent"/>
    <w:uiPriority w:val="99"/>
    <w:semiHidden/>
    <w:rsid w:val="007B3647"/>
  </w:style>
  <w:style w:type="paragraph" w:styleId="BodyTextIndent">
    <w:name w:val="Body Text Indent"/>
    <w:basedOn w:val="Normal"/>
    <w:link w:val="BodyTextIndentChar"/>
    <w:uiPriority w:val="99"/>
    <w:semiHidden/>
    <w:unhideWhenUsed/>
    <w:rsid w:val="007B3647"/>
    <w:pPr>
      <w:spacing w:after="120"/>
      <w:ind w:left="360"/>
    </w:pPr>
  </w:style>
  <w:style w:type="character" w:customStyle="1" w:styleId="BodyTextIndentChar">
    <w:name w:val="Body Text Indent Char"/>
    <w:basedOn w:val="DefaultParagraphFont"/>
    <w:link w:val="BodyTextIndent"/>
    <w:uiPriority w:val="99"/>
    <w:semiHidden/>
    <w:rsid w:val="007B3647"/>
  </w:style>
  <w:style w:type="paragraph" w:styleId="BodyTextFirstIndent2">
    <w:name w:val="Body Text First Indent 2"/>
    <w:basedOn w:val="BodyTextIndent"/>
    <w:link w:val="BodyTextFirstIndent2Char"/>
    <w:uiPriority w:val="99"/>
    <w:semiHidden/>
    <w:unhideWhenUsed/>
    <w:rsid w:val="007B3647"/>
    <w:pPr>
      <w:spacing w:after="200"/>
      <w:ind w:firstLine="360"/>
    </w:pPr>
  </w:style>
  <w:style w:type="character" w:customStyle="1" w:styleId="BodyTextFirstIndent2Char">
    <w:name w:val="Body Text First Indent 2 Char"/>
    <w:basedOn w:val="BodyTextIndentChar"/>
    <w:link w:val="BodyTextFirstIndent2"/>
    <w:uiPriority w:val="99"/>
    <w:semiHidden/>
    <w:rsid w:val="007B3647"/>
  </w:style>
  <w:style w:type="paragraph" w:styleId="BodyTextIndent2">
    <w:name w:val="Body Text Indent 2"/>
    <w:basedOn w:val="Normal"/>
    <w:link w:val="BodyTextIndent2Char"/>
    <w:uiPriority w:val="99"/>
    <w:semiHidden/>
    <w:unhideWhenUsed/>
    <w:rsid w:val="007B3647"/>
    <w:pPr>
      <w:spacing w:after="120" w:line="480" w:lineRule="auto"/>
      <w:ind w:left="360"/>
    </w:pPr>
  </w:style>
  <w:style w:type="character" w:customStyle="1" w:styleId="BodyTextIndent2Char">
    <w:name w:val="Body Text Indent 2 Char"/>
    <w:basedOn w:val="DefaultParagraphFont"/>
    <w:link w:val="BodyTextIndent2"/>
    <w:uiPriority w:val="99"/>
    <w:semiHidden/>
    <w:rsid w:val="007B3647"/>
  </w:style>
  <w:style w:type="paragraph" w:styleId="BodyTextIndent3">
    <w:name w:val="Body Text Indent 3"/>
    <w:basedOn w:val="Normal"/>
    <w:link w:val="BodyTextIndent3Char"/>
    <w:uiPriority w:val="99"/>
    <w:semiHidden/>
    <w:unhideWhenUsed/>
    <w:rsid w:val="007B364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B3647"/>
    <w:rPr>
      <w:sz w:val="16"/>
      <w:szCs w:val="16"/>
    </w:rPr>
  </w:style>
  <w:style w:type="paragraph" w:styleId="Closing">
    <w:name w:val="Closing"/>
    <w:basedOn w:val="Normal"/>
    <w:link w:val="ClosingChar"/>
    <w:uiPriority w:val="99"/>
    <w:semiHidden/>
    <w:unhideWhenUsed/>
    <w:rsid w:val="007B3647"/>
    <w:pPr>
      <w:spacing w:after="0" w:line="240" w:lineRule="auto"/>
      <w:ind w:left="4320"/>
    </w:pPr>
  </w:style>
  <w:style w:type="character" w:customStyle="1" w:styleId="ClosingChar">
    <w:name w:val="Closing Char"/>
    <w:basedOn w:val="DefaultParagraphFont"/>
    <w:link w:val="Closing"/>
    <w:uiPriority w:val="99"/>
    <w:semiHidden/>
    <w:rsid w:val="007B3647"/>
  </w:style>
  <w:style w:type="table" w:styleId="ColorfulGrid">
    <w:name w:val="Colorful Grid"/>
    <w:basedOn w:val="TableNormal"/>
    <w:uiPriority w:val="73"/>
    <w:rsid w:val="007B3647"/>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7B3647"/>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7B3647"/>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7B3647"/>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7B3647"/>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7B3647"/>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7B3647"/>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rsid w:val="007B364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7B364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7B364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7B364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7B364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7B364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7B364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rsid w:val="007B3647"/>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7B3647"/>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7B3647"/>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7B3647"/>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7B3647"/>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7B3647"/>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7B3647"/>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unhideWhenUsed/>
    <w:rsid w:val="007B3647"/>
    <w:rPr>
      <w:sz w:val="16"/>
      <w:szCs w:val="16"/>
    </w:rPr>
  </w:style>
  <w:style w:type="paragraph" w:styleId="CommentText">
    <w:name w:val="annotation text"/>
    <w:basedOn w:val="Normal"/>
    <w:link w:val="CommentTextChar"/>
    <w:semiHidden/>
    <w:unhideWhenUsed/>
    <w:rsid w:val="007B3647"/>
    <w:pPr>
      <w:spacing w:line="240" w:lineRule="auto"/>
    </w:pPr>
    <w:rPr>
      <w:sz w:val="20"/>
      <w:szCs w:val="20"/>
    </w:rPr>
  </w:style>
  <w:style w:type="character" w:customStyle="1" w:styleId="CommentTextChar">
    <w:name w:val="Comment Text Char"/>
    <w:basedOn w:val="DefaultParagraphFont"/>
    <w:link w:val="CommentText"/>
    <w:semiHidden/>
    <w:rsid w:val="007B3647"/>
    <w:rPr>
      <w:sz w:val="20"/>
      <w:szCs w:val="20"/>
    </w:rPr>
  </w:style>
  <w:style w:type="paragraph" w:styleId="CommentSubject">
    <w:name w:val="annotation subject"/>
    <w:basedOn w:val="CommentText"/>
    <w:next w:val="CommentText"/>
    <w:link w:val="CommentSubjectChar"/>
    <w:semiHidden/>
    <w:unhideWhenUsed/>
    <w:rsid w:val="007B3647"/>
    <w:rPr>
      <w:b/>
      <w:bCs/>
    </w:rPr>
  </w:style>
  <w:style w:type="character" w:customStyle="1" w:styleId="CommentSubjectChar">
    <w:name w:val="Comment Subject Char"/>
    <w:basedOn w:val="CommentTextChar"/>
    <w:link w:val="CommentSubject"/>
    <w:semiHidden/>
    <w:rsid w:val="007B3647"/>
    <w:rPr>
      <w:b/>
      <w:bCs/>
      <w:sz w:val="20"/>
      <w:szCs w:val="20"/>
    </w:rPr>
  </w:style>
  <w:style w:type="table" w:styleId="DarkList">
    <w:name w:val="Dark List"/>
    <w:basedOn w:val="TableNormal"/>
    <w:uiPriority w:val="70"/>
    <w:rsid w:val="007B3647"/>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7B3647"/>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7B3647"/>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7B3647"/>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7B3647"/>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7B3647"/>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7B3647"/>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iPriority w:val="99"/>
    <w:semiHidden/>
    <w:unhideWhenUsed/>
    <w:rsid w:val="007B3647"/>
  </w:style>
  <w:style w:type="character" w:customStyle="1" w:styleId="DateChar">
    <w:name w:val="Date Char"/>
    <w:basedOn w:val="DefaultParagraphFont"/>
    <w:link w:val="Date"/>
    <w:uiPriority w:val="99"/>
    <w:semiHidden/>
    <w:rsid w:val="007B3647"/>
  </w:style>
  <w:style w:type="paragraph" w:styleId="DocumentMap">
    <w:name w:val="Document Map"/>
    <w:basedOn w:val="Normal"/>
    <w:link w:val="DocumentMapChar"/>
    <w:uiPriority w:val="99"/>
    <w:semiHidden/>
    <w:unhideWhenUsed/>
    <w:rsid w:val="007B3647"/>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B3647"/>
    <w:rPr>
      <w:rFonts w:ascii="Tahoma" w:hAnsi="Tahoma" w:cs="Tahoma"/>
      <w:sz w:val="16"/>
      <w:szCs w:val="16"/>
    </w:rPr>
  </w:style>
  <w:style w:type="paragraph" w:styleId="E-mailSignature">
    <w:name w:val="E-mail Signature"/>
    <w:basedOn w:val="Normal"/>
    <w:link w:val="E-mailSignatureChar"/>
    <w:uiPriority w:val="99"/>
    <w:semiHidden/>
    <w:unhideWhenUsed/>
    <w:rsid w:val="007B3647"/>
    <w:pPr>
      <w:spacing w:after="0" w:line="240" w:lineRule="auto"/>
    </w:pPr>
  </w:style>
  <w:style w:type="character" w:customStyle="1" w:styleId="E-mailSignatureChar">
    <w:name w:val="E-mail Signature Char"/>
    <w:basedOn w:val="DefaultParagraphFont"/>
    <w:link w:val="E-mailSignature"/>
    <w:uiPriority w:val="99"/>
    <w:semiHidden/>
    <w:rsid w:val="007B3647"/>
  </w:style>
  <w:style w:type="character" w:styleId="EndnoteReference">
    <w:name w:val="endnote reference"/>
    <w:basedOn w:val="DefaultParagraphFont"/>
    <w:uiPriority w:val="99"/>
    <w:semiHidden/>
    <w:unhideWhenUsed/>
    <w:rsid w:val="007B3647"/>
    <w:rPr>
      <w:vertAlign w:val="superscript"/>
    </w:rPr>
  </w:style>
  <w:style w:type="paragraph" w:styleId="EndnoteText">
    <w:name w:val="endnote text"/>
    <w:basedOn w:val="Normal"/>
    <w:link w:val="EndnoteTextChar"/>
    <w:uiPriority w:val="99"/>
    <w:semiHidden/>
    <w:unhideWhenUsed/>
    <w:rsid w:val="007B364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B3647"/>
    <w:rPr>
      <w:sz w:val="20"/>
      <w:szCs w:val="20"/>
    </w:rPr>
  </w:style>
  <w:style w:type="paragraph" w:styleId="EnvelopeAddress">
    <w:name w:val="envelope address"/>
    <w:basedOn w:val="Normal"/>
    <w:uiPriority w:val="99"/>
    <w:semiHidden/>
    <w:unhideWhenUsed/>
    <w:rsid w:val="007B3647"/>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7B3647"/>
    <w:pPr>
      <w:spacing w:after="0" w:line="240" w:lineRule="auto"/>
    </w:pPr>
    <w:rPr>
      <w:rFonts w:asciiTheme="majorHAnsi" w:eastAsiaTheme="majorEastAsia" w:hAnsiTheme="majorHAnsi" w:cstheme="majorBidi"/>
      <w:sz w:val="20"/>
      <w:szCs w:val="20"/>
    </w:rPr>
  </w:style>
  <w:style w:type="character" w:styleId="FollowedHyperlink">
    <w:name w:val="FollowedHyperlink"/>
    <w:basedOn w:val="DefaultParagraphFont"/>
    <w:uiPriority w:val="99"/>
    <w:semiHidden/>
    <w:unhideWhenUsed/>
    <w:rsid w:val="007B3647"/>
    <w:rPr>
      <w:color w:val="800080" w:themeColor="followedHyperlink"/>
      <w:u w:val="single"/>
    </w:rPr>
  </w:style>
  <w:style w:type="character" w:styleId="FootnoteReference">
    <w:name w:val="footnote reference"/>
    <w:basedOn w:val="DefaultParagraphFont"/>
    <w:uiPriority w:val="99"/>
    <w:semiHidden/>
    <w:unhideWhenUsed/>
    <w:rsid w:val="007B3647"/>
    <w:rPr>
      <w:vertAlign w:val="superscript"/>
    </w:rPr>
  </w:style>
  <w:style w:type="paragraph" w:styleId="FootnoteText">
    <w:name w:val="footnote text"/>
    <w:basedOn w:val="Normal"/>
    <w:link w:val="FootnoteTextChar"/>
    <w:uiPriority w:val="99"/>
    <w:semiHidden/>
    <w:unhideWhenUsed/>
    <w:rsid w:val="007B364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B3647"/>
    <w:rPr>
      <w:sz w:val="20"/>
      <w:szCs w:val="20"/>
    </w:rPr>
  </w:style>
  <w:style w:type="character" w:styleId="HTMLAcronym">
    <w:name w:val="HTML Acronym"/>
    <w:basedOn w:val="DefaultParagraphFont"/>
    <w:uiPriority w:val="99"/>
    <w:semiHidden/>
    <w:unhideWhenUsed/>
    <w:rsid w:val="007B3647"/>
  </w:style>
  <w:style w:type="paragraph" w:styleId="HTMLAddress">
    <w:name w:val="HTML Address"/>
    <w:basedOn w:val="Normal"/>
    <w:link w:val="HTMLAddressChar"/>
    <w:uiPriority w:val="99"/>
    <w:semiHidden/>
    <w:unhideWhenUsed/>
    <w:rsid w:val="007B3647"/>
    <w:pPr>
      <w:spacing w:after="0" w:line="240" w:lineRule="auto"/>
    </w:pPr>
    <w:rPr>
      <w:i/>
      <w:iCs/>
    </w:rPr>
  </w:style>
  <w:style w:type="character" w:customStyle="1" w:styleId="HTMLAddressChar">
    <w:name w:val="HTML Address Char"/>
    <w:basedOn w:val="DefaultParagraphFont"/>
    <w:link w:val="HTMLAddress"/>
    <w:uiPriority w:val="99"/>
    <w:semiHidden/>
    <w:rsid w:val="007B3647"/>
    <w:rPr>
      <w:i/>
      <w:iCs/>
    </w:rPr>
  </w:style>
  <w:style w:type="character" w:styleId="HTMLCite">
    <w:name w:val="HTML Cite"/>
    <w:basedOn w:val="DefaultParagraphFont"/>
    <w:uiPriority w:val="99"/>
    <w:semiHidden/>
    <w:unhideWhenUsed/>
    <w:rsid w:val="007B3647"/>
    <w:rPr>
      <w:i/>
      <w:iCs/>
    </w:rPr>
  </w:style>
  <w:style w:type="character" w:styleId="HTMLCode">
    <w:name w:val="HTML Code"/>
    <w:basedOn w:val="DefaultParagraphFont"/>
    <w:uiPriority w:val="99"/>
    <w:semiHidden/>
    <w:unhideWhenUsed/>
    <w:rsid w:val="007B3647"/>
    <w:rPr>
      <w:rFonts w:ascii="Consolas" w:hAnsi="Consolas"/>
      <w:sz w:val="20"/>
      <w:szCs w:val="20"/>
    </w:rPr>
  </w:style>
  <w:style w:type="character" w:styleId="HTMLDefinition">
    <w:name w:val="HTML Definition"/>
    <w:basedOn w:val="DefaultParagraphFont"/>
    <w:uiPriority w:val="99"/>
    <w:semiHidden/>
    <w:unhideWhenUsed/>
    <w:rsid w:val="007B3647"/>
    <w:rPr>
      <w:i/>
      <w:iCs/>
    </w:rPr>
  </w:style>
  <w:style w:type="character" w:styleId="HTMLKeyboard">
    <w:name w:val="HTML Keyboard"/>
    <w:basedOn w:val="DefaultParagraphFont"/>
    <w:uiPriority w:val="99"/>
    <w:semiHidden/>
    <w:unhideWhenUsed/>
    <w:rsid w:val="007B3647"/>
    <w:rPr>
      <w:rFonts w:ascii="Consolas" w:hAnsi="Consolas"/>
      <w:sz w:val="20"/>
      <w:szCs w:val="20"/>
    </w:rPr>
  </w:style>
  <w:style w:type="paragraph" w:styleId="HTMLPreformatted">
    <w:name w:val="HTML Preformatted"/>
    <w:basedOn w:val="Normal"/>
    <w:link w:val="HTMLPreformattedChar"/>
    <w:uiPriority w:val="99"/>
    <w:semiHidden/>
    <w:unhideWhenUsed/>
    <w:rsid w:val="007B3647"/>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7B3647"/>
    <w:rPr>
      <w:rFonts w:ascii="Consolas" w:hAnsi="Consolas"/>
      <w:sz w:val="20"/>
      <w:szCs w:val="20"/>
    </w:rPr>
  </w:style>
  <w:style w:type="character" w:styleId="HTMLSample">
    <w:name w:val="HTML Sample"/>
    <w:basedOn w:val="DefaultParagraphFont"/>
    <w:uiPriority w:val="99"/>
    <w:semiHidden/>
    <w:unhideWhenUsed/>
    <w:rsid w:val="007B3647"/>
    <w:rPr>
      <w:rFonts w:ascii="Consolas" w:hAnsi="Consolas"/>
      <w:sz w:val="24"/>
      <w:szCs w:val="24"/>
    </w:rPr>
  </w:style>
  <w:style w:type="character" w:styleId="HTMLTypewriter">
    <w:name w:val="HTML Typewriter"/>
    <w:basedOn w:val="DefaultParagraphFont"/>
    <w:uiPriority w:val="99"/>
    <w:semiHidden/>
    <w:unhideWhenUsed/>
    <w:rsid w:val="007B3647"/>
    <w:rPr>
      <w:rFonts w:ascii="Consolas" w:hAnsi="Consolas"/>
      <w:sz w:val="20"/>
      <w:szCs w:val="20"/>
    </w:rPr>
  </w:style>
  <w:style w:type="character" w:styleId="HTMLVariable">
    <w:name w:val="HTML Variable"/>
    <w:basedOn w:val="DefaultParagraphFont"/>
    <w:uiPriority w:val="99"/>
    <w:semiHidden/>
    <w:unhideWhenUsed/>
    <w:rsid w:val="007B3647"/>
    <w:rPr>
      <w:i/>
      <w:iCs/>
    </w:rPr>
  </w:style>
  <w:style w:type="character" w:styleId="Hyperlink">
    <w:name w:val="Hyperlink"/>
    <w:basedOn w:val="DefaultParagraphFont"/>
    <w:uiPriority w:val="99"/>
    <w:unhideWhenUsed/>
    <w:rsid w:val="007B3647"/>
    <w:rPr>
      <w:color w:val="0000FF" w:themeColor="hyperlink"/>
      <w:u w:val="single"/>
    </w:rPr>
  </w:style>
  <w:style w:type="paragraph" w:styleId="Index1">
    <w:name w:val="index 1"/>
    <w:basedOn w:val="Normal"/>
    <w:next w:val="Normal"/>
    <w:autoRedefine/>
    <w:uiPriority w:val="99"/>
    <w:semiHidden/>
    <w:unhideWhenUsed/>
    <w:rsid w:val="007B3647"/>
    <w:pPr>
      <w:spacing w:after="0" w:line="240" w:lineRule="auto"/>
      <w:ind w:left="220" w:hanging="220"/>
    </w:pPr>
  </w:style>
  <w:style w:type="paragraph" w:styleId="Index2">
    <w:name w:val="index 2"/>
    <w:basedOn w:val="Normal"/>
    <w:next w:val="Normal"/>
    <w:autoRedefine/>
    <w:uiPriority w:val="99"/>
    <w:semiHidden/>
    <w:unhideWhenUsed/>
    <w:rsid w:val="007B3647"/>
    <w:pPr>
      <w:spacing w:after="0" w:line="240" w:lineRule="auto"/>
      <w:ind w:left="440" w:hanging="220"/>
    </w:pPr>
  </w:style>
  <w:style w:type="paragraph" w:styleId="Index3">
    <w:name w:val="index 3"/>
    <w:basedOn w:val="Normal"/>
    <w:next w:val="Normal"/>
    <w:autoRedefine/>
    <w:uiPriority w:val="99"/>
    <w:semiHidden/>
    <w:unhideWhenUsed/>
    <w:rsid w:val="007B3647"/>
    <w:pPr>
      <w:spacing w:after="0" w:line="240" w:lineRule="auto"/>
      <w:ind w:left="660" w:hanging="220"/>
    </w:pPr>
  </w:style>
  <w:style w:type="paragraph" w:styleId="Index4">
    <w:name w:val="index 4"/>
    <w:basedOn w:val="Normal"/>
    <w:next w:val="Normal"/>
    <w:autoRedefine/>
    <w:uiPriority w:val="99"/>
    <w:semiHidden/>
    <w:unhideWhenUsed/>
    <w:rsid w:val="007B3647"/>
    <w:pPr>
      <w:spacing w:after="0" w:line="240" w:lineRule="auto"/>
      <w:ind w:left="880" w:hanging="220"/>
    </w:pPr>
  </w:style>
  <w:style w:type="paragraph" w:styleId="Index5">
    <w:name w:val="index 5"/>
    <w:basedOn w:val="Normal"/>
    <w:next w:val="Normal"/>
    <w:autoRedefine/>
    <w:uiPriority w:val="99"/>
    <w:semiHidden/>
    <w:unhideWhenUsed/>
    <w:rsid w:val="007B3647"/>
    <w:pPr>
      <w:spacing w:after="0" w:line="240" w:lineRule="auto"/>
      <w:ind w:left="1100" w:hanging="220"/>
    </w:pPr>
  </w:style>
  <w:style w:type="paragraph" w:styleId="Index6">
    <w:name w:val="index 6"/>
    <w:basedOn w:val="Normal"/>
    <w:next w:val="Normal"/>
    <w:autoRedefine/>
    <w:uiPriority w:val="99"/>
    <w:semiHidden/>
    <w:unhideWhenUsed/>
    <w:rsid w:val="007B3647"/>
    <w:pPr>
      <w:spacing w:after="0" w:line="240" w:lineRule="auto"/>
      <w:ind w:left="1320" w:hanging="220"/>
    </w:pPr>
  </w:style>
  <w:style w:type="paragraph" w:styleId="Index7">
    <w:name w:val="index 7"/>
    <w:basedOn w:val="Normal"/>
    <w:next w:val="Normal"/>
    <w:autoRedefine/>
    <w:uiPriority w:val="99"/>
    <w:semiHidden/>
    <w:unhideWhenUsed/>
    <w:rsid w:val="007B3647"/>
    <w:pPr>
      <w:spacing w:after="0" w:line="240" w:lineRule="auto"/>
      <w:ind w:left="1540" w:hanging="220"/>
    </w:pPr>
  </w:style>
  <w:style w:type="paragraph" w:styleId="Index8">
    <w:name w:val="index 8"/>
    <w:basedOn w:val="Normal"/>
    <w:next w:val="Normal"/>
    <w:autoRedefine/>
    <w:uiPriority w:val="99"/>
    <w:semiHidden/>
    <w:unhideWhenUsed/>
    <w:rsid w:val="007B3647"/>
    <w:pPr>
      <w:spacing w:after="0" w:line="240" w:lineRule="auto"/>
      <w:ind w:left="1760" w:hanging="220"/>
    </w:pPr>
  </w:style>
  <w:style w:type="paragraph" w:styleId="Index9">
    <w:name w:val="index 9"/>
    <w:basedOn w:val="Normal"/>
    <w:next w:val="Normal"/>
    <w:autoRedefine/>
    <w:uiPriority w:val="99"/>
    <w:semiHidden/>
    <w:unhideWhenUsed/>
    <w:rsid w:val="007B3647"/>
    <w:pPr>
      <w:spacing w:after="0" w:line="240" w:lineRule="auto"/>
      <w:ind w:left="1980" w:hanging="220"/>
    </w:pPr>
  </w:style>
  <w:style w:type="paragraph" w:styleId="IndexHeading">
    <w:name w:val="index heading"/>
    <w:basedOn w:val="Normal"/>
    <w:next w:val="Index1"/>
    <w:uiPriority w:val="99"/>
    <w:semiHidden/>
    <w:unhideWhenUsed/>
    <w:rsid w:val="007B3647"/>
    <w:rPr>
      <w:rFonts w:asciiTheme="majorHAnsi" w:eastAsiaTheme="majorEastAsia" w:hAnsiTheme="majorHAnsi" w:cstheme="majorBidi"/>
      <w:b/>
      <w:bCs/>
    </w:rPr>
  </w:style>
  <w:style w:type="table" w:styleId="LightGrid">
    <w:name w:val="Light Grid"/>
    <w:basedOn w:val="TableNormal"/>
    <w:uiPriority w:val="62"/>
    <w:rsid w:val="007B3647"/>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7B3647"/>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7B3647"/>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7B3647"/>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7B3647"/>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7B3647"/>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7B3647"/>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rsid w:val="007B3647"/>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7B3647"/>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7B3647"/>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7B3647"/>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7B3647"/>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7B3647"/>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7B3647"/>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rsid w:val="007B3647"/>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7B3647"/>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7B3647"/>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7B3647"/>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7B3647"/>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7B3647"/>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7B3647"/>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7B3647"/>
  </w:style>
  <w:style w:type="paragraph" w:styleId="List">
    <w:name w:val="List"/>
    <w:basedOn w:val="Normal"/>
    <w:uiPriority w:val="99"/>
    <w:semiHidden/>
    <w:unhideWhenUsed/>
    <w:rsid w:val="007B3647"/>
    <w:pPr>
      <w:ind w:left="360" w:hanging="360"/>
      <w:contextualSpacing/>
    </w:pPr>
  </w:style>
  <w:style w:type="paragraph" w:styleId="List2">
    <w:name w:val="List 2"/>
    <w:basedOn w:val="Normal"/>
    <w:uiPriority w:val="99"/>
    <w:semiHidden/>
    <w:unhideWhenUsed/>
    <w:rsid w:val="007B3647"/>
    <w:pPr>
      <w:ind w:left="720" w:hanging="360"/>
      <w:contextualSpacing/>
    </w:pPr>
  </w:style>
  <w:style w:type="paragraph" w:styleId="List3">
    <w:name w:val="List 3"/>
    <w:basedOn w:val="Normal"/>
    <w:uiPriority w:val="99"/>
    <w:semiHidden/>
    <w:unhideWhenUsed/>
    <w:rsid w:val="007B3647"/>
    <w:pPr>
      <w:ind w:left="1080" w:hanging="360"/>
      <w:contextualSpacing/>
    </w:pPr>
  </w:style>
  <w:style w:type="paragraph" w:styleId="List4">
    <w:name w:val="List 4"/>
    <w:basedOn w:val="Normal"/>
    <w:uiPriority w:val="99"/>
    <w:semiHidden/>
    <w:unhideWhenUsed/>
    <w:rsid w:val="007B3647"/>
    <w:pPr>
      <w:ind w:left="1440" w:hanging="360"/>
      <w:contextualSpacing/>
    </w:pPr>
  </w:style>
  <w:style w:type="paragraph" w:styleId="List5">
    <w:name w:val="List 5"/>
    <w:basedOn w:val="Normal"/>
    <w:uiPriority w:val="99"/>
    <w:semiHidden/>
    <w:unhideWhenUsed/>
    <w:rsid w:val="007B3647"/>
    <w:pPr>
      <w:ind w:left="1800" w:hanging="360"/>
      <w:contextualSpacing/>
    </w:pPr>
  </w:style>
  <w:style w:type="paragraph" w:styleId="ListBullet">
    <w:name w:val="List Bullet"/>
    <w:basedOn w:val="Normal"/>
    <w:uiPriority w:val="99"/>
    <w:semiHidden/>
    <w:unhideWhenUsed/>
    <w:rsid w:val="007B3647"/>
    <w:pPr>
      <w:numPr>
        <w:numId w:val="34"/>
      </w:numPr>
      <w:contextualSpacing/>
    </w:pPr>
  </w:style>
  <w:style w:type="paragraph" w:styleId="ListBullet2">
    <w:name w:val="List Bullet 2"/>
    <w:basedOn w:val="Normal"/>
    <w:uiPriority w:val="99"/>
    <w:semiHidden/>
    <w:unhideWhenUsed/>
    <w:rsid w:val="007B3647"/>
    <w:pPr>
      <w:numPr>
        <w:numId w:val="35"/>
      </w:numPr>
      <w:contextualSpacing/>
    </w:pPr>
  </w:style>
  <w:style w:type="paragraph" w:styleId="ListBullet3">
    <w:name w:val="List Bullet 3"/>
    <w:basedOn w:val="Normal"/>
    <w:uiPriority w:val="99"/>
    <w:semiHidden/>
    <w:unhideWhenUsed/>
    <w:rsid w:val="007B3647"/>
    <w:pPr>
      <w:numPr>
        <w:numId w:val="15"/>
      </w:numPr>
      <w:contextualSpacing/>
    </w:pPr>
  </w:style>
  <w:style w:type="paragraph" w:styleId="ListBullet4">
    <w:name w:val="List Bullet 4"/>
    <w:basedOn w:val="Normal"/>
    <w:uiPriority w:val="99"/>
    <w:semiHidden/>
    <w:unhideWhenUsed/>
    <w:rsid w:val="007B3647"/>
    <w:pPr>
      <w:numPr>
        <w:numId w:val="16"/>
      </w:numPr>
      <w:contextualSpacing/>
    </w:pPr>
  </w:style>
  <w:style w:type="paragraph" w:styleId="ListBullet5">
    <w:name w:val="List Bullet 5"/>
    <w:basedOn w:val="Normal"/>
    <w:uiPriority w:val="99"/>
    <w:semiHidden/>
    <w:unhideWhenUsed/>
    <w:rsid w:val="007B3647"/>
    <w:pPr>
      <w:numPr>
        <w:numId w:val="17"/>
      </w:numPr>
      <w:contextualSpacing/>
    </w:pPr>
  </w:style>
  <w:style w:type="paragraph" w:styleId="ListContinue">
    <w:name w:val="List Continue"/>
    <w:basedOn w:val="Normal"/>
    <w:uiPriority w:val="99"/>
    <w:semiHidden/>
    <w:unhideWhenUsed/>
    <w:rsid w:val="007B3647"/>
    <w:pPr>
      <w:spacing w:after="120"/>
      <w:ind w:left="360"/>
      <w:contextualSpacing/>
    </w:pPr>
  </w:style>
  <w:style w:type="paragraph" w:styleId="ListContinue2">
    <w:name w:val="List Continue 2"/>
    <w:basedOn w:val="Normal"/>
    <w:uiPriority w:val="99"/>
    <w:semiHidden/>
    <w:unhideWhenUsed/>
    <w:rsid w:val="007B3647"/>
    <w:pPr>
      <w:spacing w:after="120"/>
      <w:ind w:left="720"/>
      <w:contextualSpacing/>
    </w:pPr>
  </w:style>
  <w:style w:type="paragraph" w:styleId="ListContinue3">
    <w:name w:val="List Continue 3"/>
    <w:basedOn w:val="Normal"/>
    <w:uiPriority w:val="99"/>
    <w:semiHidden/>
    <w:unhideWhenUsed/>
    <w:rsid w:val="007B3647"/>
    <w:pPr>
      <w:spacing w:after="120"/>
      <w:ind w:left="1080"/>
      <w:contextualSpacing/>
    </w:pPr>
  </w:style>
  <w:style w:type="paragraph" w:styleId="ListContinue4">
    <w:name w:val="List Continue 4"/>
    <w:basedOn w:val="Normal"/>
    <w:uiPriority w:val="99"/>
    <w:semiHidden/>
    <w:unhideWhenUsed/>
    <w:rsid w:val="007B3647"/>
    <w:pPr>
      <w:spacing w:after="120"/>
      <w:ind w:left="1440"/>
      <w:contextualSpacing/>
    </w:pPr>
  </w:style>
  <w:style w:type="paragraph" w:styleId="ListContinue5">
    <w:name w:val="List Continue 5"/>
    <w:basedOn w:val="Normal"/>
    <w:uiPriority w:val="99"/>
    <w:semiHidden/>
    <w:unhideWhenUsed/>
    <w:rsid w:val="007B3647"/>
    <w:pPr>
      <w:spacing w:after="120"/>
      <w:ind w:left="1800"/>
      <w:contextualSpacing/>
    </w:pPr>
  </w:style>
  <w:style w:type="paragraph" w:styleId="ListNumber">
    <w:name w:val="List Number"/>
    <w:basedOn w:val="Normal"/>
    <w:uiPriority w:val="99"/>
    <w:semiHidden/>
    <w:unhideWhenUsed/>
    <w:rsid w:val="007B3647"/>
    <w:pPr>
      <w:numPr>
        <w:numId w:val="18"/>
      </w:numPr>
      <w:contextualSpacing/>
    </w:pPr>
  </w:style>
  <w:style w:type="paragraph" w:styleId="ListNumber2">
    <w:name w:val="List Number 2"/>
    <w:basedOn w:val="Normal"/>
    <w:uiPriority w:val="99"/>
    <w:semiHidden/>
    <w:unhideWhenUsed/>
    <w:rsid w:val="007B3647"/>
    <w:pPr>
      <w:numPr>
        <w:numId w:val="19"/>
      </w:numPr>
      <w:contextualSpacing/>
    </w:pPr>
  </w:style>
  <w:style w:type="paragraph" w:styleId="ListNumber3">
    <w:name w:val="List Number 3"/>
    <w:basedOn w:val="Normal"/>
    <w:uiPriority w:val="99"/>
    <w:semiHidden/>
    <w:unhideWhenUsed/>
    <w:rsid w:val="007B3647"/>
    <w:pPr>
      <w:numPr>
        <w:numId w:val="20"/>
      </w:numPr>
      <w:contextualSpacing/>
    </w:pPr>
  </w:style>
  <w:style w:type="paragraph" w:styleId="ListNumber4">
    <w:name w:val="List Number 4"/>
    <w:basedOn w:val="Normal"/>
    <w:uiPriority w:val="99"/>
    <w:semiHidden/>
    <w:unhideWhenUsed/>
    <w:rsid w:val="007B3647"/>
    <w:pPr>
      <w:numPr>
        <w:numId w:val="21"/>
      </w:numPr>
      <w:contextualSpacing/>
    </w:pPr>
  </w:style>
  <w:style w:type="paragraph" w:styleId="ListNumber5">
    <w:name w:val="List Number 5"/>
    <w:basedOn w:val="Normal"/>
    <w:uiPriority w:val="99"/>
    <w:semiHidden/>
    <w:unhideWhenUsed/>
    <w:rsid w:val="007B3647"/>
    <w:pPr>
      <w:numPr>
        <w:numId w:val="22"/>
      </w:numPr>
      <w:contextualSpacing/>
    </w:pPr>
  </w:style>
  <w:style w:type="paragraph" w:styleId="MacroText">
    <w:name w:val="macro"/>
    <w:link w:val="MacroTextChar"/>
    <w:uiPriority w:val="99"/>
    <w:semiHidden/>
    <w:unhideWhenUsed/>
    <w:rsid w:val="007B3647"/>
    <w:pPr>
      <w:tabs>
        <w:tab w:val="left" w:pos="480"/>
        <w:tab w:val="left" w:pos="960"/>
        <w:tab w:val="left" w:pos="1440"/>
        <w:tab w:val="left" w:pos="1920"/>
        <w:tab w:val="left" w:pos="2400"/>
        <w:tab w:val="left" w:pos="2880"/>
        <w:tab w:val="left" w:pos="3360"/>
        <w:tab w:val="left" w:pos="3840"/>
        <w:tab w:val="left" w:pos="4320"/>
      </w:tabs>
      <w:spacing w:after="0" w:line="276" w:lineRule="auto"/>
    </w:pPr>
    <w:rPr>
      <w:rFonts w:ascii="Consolas" w:hAnsi="Consolas"/>
      <w:sz w:val="20"/>
      <w:szCs w:val="20"/>
    </w:rPr>
  </w:style>
  <w:style w:type="character" w:customStyle="1" w:styleId="MacroTextChar">
    <w:name w:val="Macro Text Char"/>
    <w:basedOn w:val="DefaultParagraphFont"/>
    <w:link w:val="MacroText"/>
    <w:uiPriority w:val="99"/>
    <w:semiHidden/>
    <w:rsid w:val="007B3647"/>
    <w:rPr>
      <w:rFonts w:ascii="Consolas" w:hAnsi="Consolas"/>
      <w:sz w:val="20"/>
      <w:szCs w:val="20"/>
    </w:rPr>
  </w:style>
  <w:style w:type="table" w:styleId="MediumGrid1">
    <w:name w:val="Medium Grid 1"/>
    <w:basedOn w:val="TableNormal"/>
    <w:uiPriority w:val="67"/>
    <w:rsid w:val="007B3647"/>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7B3647"/>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7B3647"/>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7B3647"/>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7B3647"/>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7B3647"/>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7B3647"/>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7B3647"/>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7B3647"/>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7B3647"/>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7B3647"/>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7B3647"/>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7B3647"/>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7B3647"/>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7B3647"/>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7B3647"/>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7B3647"/>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7B3647"/>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7B3647"/>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7B3647"/>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7B3647"/>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rsid w:val="007B3647"/>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7B3647"/>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7B3647"/>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7B3647"/>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7B3647"/>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7B3647"/>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7B3647"/>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7B3647"/>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7B3647"/>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7B3647"/>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7B3647"/>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7B3647"/>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7B3647"/>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7B3647"/>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7B3647"/>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7B3647"/>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7B3647"/>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7B3647"/>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7B3647"/>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7B3647"/>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7B3647"/>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7B3647"/>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7B3647"/>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7B3647"/>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7B3647"/>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7B3647"/>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7B3647"/>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7B3647"/>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7B3647"/>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7B3647"/>
    <w:rPr>
      <w:rFonts w:asciiTheme="majorHAnsi" w:eastAsiaTheme="majorEastAsia" w:hAnsiTheme="majorHAnsi" w:cstheme="majorBidi"/>
      <w:sz w:val="24"/>
      <w:szCs w:val="24"/>
      <w:shd w:val="pct20" w:color="auto" w:fill="auto"/>
    </w:rPr>
  </w:style>
  <w:style w:type="paragraph" w:styleId="NormalIndent">
    <w:name w:val="Normal Indent"/>
    <w:basedOn w:val="Normal"/>
    <w:uiPriority w:val="99"/>
    <w:semiHidden/>
    <w:unhideWhenUsed/>
    <w:rsid w:val="007B3647"/>
    <w:pPr>
      <w:ind w:left="720"/>
    </w:pPr>
  </w:style>
  <w:style w:type="paragraph" w:styleId="NoteHeading">
    <w:name w:val="Note Heading"/>
    <w:basedOn w:val="Normal"/>
    <w:next w:val="Normal"/>
    <w:link w:val="NoteHeadingChar"/>
    <w:uiPriority w:val="99"/>
    <w:semiHidden/>
    <w:unhideWhenUsed/>
    <w:rsid w:val="007B3647"/>
    <w:pPr>
      <w:spacing w:after="0" w:line="240" w:lineRule="auto"/>
    </w:pPr>
  </w:style>
  <w:style w:type="character" w:customStyle="1" w:styleId="NoteHeadingChar">
    <w:name w:val="Note Heading Char"/>
    <w:basedOn w:val="DefaultParagraphFont"/>
    <w:link w:val="NoteHeading"/>
    <w:uiPriority w:val="99"/>
    <w:semiHidden/>
    <w:rsid w:val="007B3647"/>
  </w:style>
  <w:style w:type="character" w:styleId="PageNumber">
    <w:name w:val="page number"/>
    <w:basedOn w:val="DefaultParagraphFont"/>
    <w:semiHidden/>
    <w:unhideWhenUsed/>
    <w:rsid w:val="007B3647"/>
  </w:style>
  <w:style w:type="character" w:styleId="PlaceholderText">
    <w:name w:val="Placeholder Text"/>
    <w:basedOn w:val="DefaultParagraphFont"/>
    <w:uiPriority w:val="99"/>
    <w:semiHidden/>
    <w:rsid w:val="007B3647"/>
    <w:rPr>
      <w:color w:val="808080"/>
    </w:rPr>
  </w:style>
  <w:style w:type="paragraph" w:styleId="PlainText">
    <w:name w:val="Plain Text"/>
    <w:basedOn w:val="Normal"/>
    <w:link w:val="PlainTextChar"/>
    <w:uiPriority w:val="99"/>
    <w:semiHidden/>
    <w:unhideWhenUsed/>
    <w:rsid w:val="007B364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7B3647"/>
    <w:rPr>
      <w:rFonts w:ascii="Consolas" w:hAnsi="Consolas"/>
      <w:sz w:val="21"/>
      <w:szCs w:val="21"/>
    </w:rPr>
  </w:style>
  <w:style w:type="paragraph" w:styleId="Salutation">
    <w:name w:val="Salutation"/>
    <w:basedOn w:val="Normal"/>
    <w:next w:val="Normal"/>
    <w:link w:val="SalutationChar"/>
    <w:uiPriority w:val="99"/>
    <w:semiHidden/>
    <w:unhideWhenUsed/>
    <w:rsid w:val="007B3647"/>
  </w:style>
  <w:style w:type="character" w:customStyle="1" w:styleId="SalutationChar">
    <w:name w:val="Salutation Char"/>
    <w:basedOn w:val="DefaultParagraphFont"/>
    <w:link w:val="Salutation"/>
    <w:uiPriority w:val="99"/>
    <w:semiHidden/>
    <w:rsid w:val="007B3647"/>
  </w:style>
  <w:style w:type="paragraph" w:styleId="Signature">
    <w:name w:val="Signature"/>
    <w:basedOn w:val="Normal"/>
    <w:link w:val="SignatureChar"/>
    <w:uiPriority w:val="99"/>
    <w:semiHidden/>
    <w:unhideWhenUsed/>
    <w:rsid w:val="007B3647"/>
    <w:pPr>
      <w:spacing w:after="0" w:line="240" w:lineRule="auto"/>
      <w:ind w:left="4320"/>
    </w:pPr>
  </w:style>
  <w:style w:type="character" w:customStyle="1" w:styleId="SignatureChar">
    <w:name w:val="Signature Char"/>
    <w:basedOn w:val="DefaultParagraphFont"/>
    <w:link w:val="Signature"/>
    <w:uiPriority w:val="99"/>
    <w:semiHidden/>
    <w:rsid w:val="007B3647"/>
  </w:style>
  <w:style w:type="table" w:styleId="Table3Deffects1">
    <w:name w:val="Table 3D effects 1"/>
    <w:basedOn w:val="TableNormal"/>
    <w:uiPriority w:val="99"/>
    <w:semiHidden/>
    <w:unhideWhenUsed/>
    <w:rsid w:val="007B3647"/>
    <w:pPr>
      <w:spacing w:line="276" w:lineRule="auto"/>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7B3647"/>
    <w:pPr>
      <w:spacing w:line="276" w:lineRule="auto"/>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7B3647"/>
    <w:pPr>
      <w:spacing w:line="276"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7B3647"/>
    <w:pPr>
      <w:spacing w:line="276"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7B3647"/>
    <w:pPr>
      <w:spacing w:line="276"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7B3647"/>
    <w:pPr>
      <w:spacing w:line="276" w:lineRule="auto"/>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7B3647"/>
    <w:pPr>
      <w:spacing w:line="276" w:lineRule="auto"/>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7B3647"/>
    <w:pPr>
      <w:spacing w:line="276" w:lineRule="auto"/>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7B3647"/>
    <w:pPr>
      <w:spacing w:line="276" w:lineRule="auto"/>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7B3647"/>
    <w:pPr>
      <w:spacing w:line="276" w:lineRule="auto"/>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7B3647"/>
    <w:pPr>
      <w:spacing w:line="276" w:lineRule="auto"/>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7B3647"/>
    <w:pPr>
      <w:spacing w:line="276" w:lineRule="auto"/>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7B3647"/>
    <w:pPr>
      <w:spacing w:line="276" w:lineRule="auto"/>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7B3647"/>
    <w:pPr>
      <w:spacing w:line="276" w:lineRule="auto"/>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7B3647"/>
    <w:pPr>
      <w:spacing w:line="276" w:lineRule="auto"/>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7B3647"/>
    <w:pPr>
      <w:spacing w:line="276" w:lineRule="auto"/>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7B3647"/>
    <w:pPr>
      <w:spacing w:line="276" w:lineRule="auto"/>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7B36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uiPriority w:val="99"/>
    <w:semiHidden/>
    <w:unhideWhenUsed/>
    <w:rsid w:val="007B3647"/>
    <w:pPr>
      <w:spacing w:line="276"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7B3647"/>
    <w:pPr>
      <w:spacing w:line="276" w:lineRule="auto"/>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7B3647"/>
    <w:pPr>
      <w:spacing w:line="276" w:lineRule="auto"/>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7B3647"/>
    <w:pPr>
      <w:spacing w:line="276" w:lineRule="auto"/>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7B3647"/>
    <w:pPr>
      <w:spacing w:line="276"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7B3647"/>
    <w:pPr>
      <w:spacing w:line="276" w:lineRule="auto"/>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7B3647"/>
    <w:pPr>
      <w:spacing w:line="276" w:lineRule="auto"/>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7B3647"/>
    <w:pPr>
      <w:spacing w:line="276" w:lineRule="auto"/>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7B3647"/>
    <w:pPr>
      <w:spacing w:line="276" w:lineRule="auto"/>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7B3647"/>
    <w:pPr>
      <w:spacing w:line="276" w:lineRule="auto"/>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7B3647"/>
    <w:pPr>
      <w:spacing w:line="276" w:lineRule="auto"/>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7B3647"/>
    <w:pPr>
      <w:spacing w:line="276"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7B3647"/>
    <w:pPr>
      <w:spacing w:line="276"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7B3647"/>
    <w:pPr>
      <w:spacing w:line="276" w:lineRule="auto"/>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7B3647"/>
    <w:pPr>
      <w:spacing w:line="276" w:lineRule="auto"/>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7B3647"/>
    <w:pPr>
      <w:spacing w:line="276" w:lineRule="auto"/>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7B3647"/>
    <w:pPr>
      <w:spacing w:after="0"/>
      <w:ind w:left="220" w:hanging="220"/>
    </w:pPr>
  </w:style>
  <w:style w:type="paragraph" w:styleId="TableofFigures">
    <w:name w:val="table of figures"/>
    <w:basedOn w:val="Normal"/>
    <w:next w:val="Normal"/>
    <w:uiPriority w:val="99"/>
    <w:semiHidden/>
    <w:unhideWhenUsed/>
    <w:rsid w:val="007B3647"/>
    <w:pPr>
      <w:spacing w:after="0"/>
    </w:pPr>
  </w:style>
  <w:style w:type="table" w:styleId="TableProfessional">
    <w:name w:val="Table Professional"/>
    <w:basedOn w:val="TableNormal"/>
    <w:uiPriority w:val="99"/>
    <w:semiHidden/>
    <w:unhideWhenUsed/>
    <w:rsid w:val="007B3647"/>
    <w:pPr>
      <w:spacing w:line="276"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7B3647"/>
    <w:pPr>
      <w:spacing w:line="276" w:lineRule="auto"/>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7B3647"/>
    <w:pPr>
      <w:spacing w:line="276" w:lineRule="auto"/>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7B3647"/>
    <w:pPr>
      <w:spacing w:line="276" w:lineRule="auto"/>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7B3647"/>
    <w:pPr>
      <w:spacing w:line="276" w:lineRule="auto"/>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7B3647"/>
    <w:pPr>
      <w:spacing w:line="276" w:lineRule="auto"/>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7B3647"/>
    <w:pPr>
      <w:spacing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unhideWhenUsed/>
    <w:rsid w:val="007B3647"/>
    <w:pPr>
      <w:spacing w:line="276" w:lineRule="auto"/>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7B3647"/>
    <w:pPr>
      <w:spacing w:line="276" w:lineRule="auto"/>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7B3647"/>
    <w:pPr>
      <w:spacing w:line="276" w:lineRule="auto"/>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7B3647"/>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7B3647"/>
    <w:pPr>
      <w:spacing w:after="100"/>
    </w:pPr>
  </w:style>
  <w:style w:type="paragraph" w:styleId="TOC2">
    <w:name w:val="toc 2"/>
    <w:basedOn w:val="Normal"/>
    <w:next w:val="Normal"/>
    <w:autoRedefine/>
    <w:uiPriority w:val="39"/>
    <w:semiHidden/>
    <w:unhideWhenUsed/>
    <w:rsid w:val="007B3647"/>
    <w:pPr>
      <w:spacing w:after="100"/>
      <w:ind w:left="220"/>
    </w:pPr>
  </w:style>
  <w:style w:type="paragraph" w:styleId="TOC3">
    <w:name w:val="toc 3"/>
    <w:basedOn w:val="Normal"/>
    <w:next w:val="Normal"/>
    <w:autoRedefine/>
    <w:semiHidden/>
    <w:unhideWhenUsed/>
    <w:rsid w:val="007B3647"/>
    <w:pPr>
      <w:spacing w:after="100"/>
      <w:ind w:left="440"/>
    </w:pPr>
  </w:style>
  <w:style w:type="paragraph" w:styleId="TOC4">
    <w:name w:val="toc 4"/>
    <w:basedOn w:val="Normal"/>
    <w:next w:val="Normal"/>
    <w:autoRedefine/>
    <w:uiPriority w:val="39"/>
    <w:semiHidden/>
    <w:unhideWhenUsed/>
    <w:rsid w:val="007B3647"/>
    <w:pPr>
      <w:spacing w:after="100"/>
      <w:ind w:left="660"/>
    </w:pPr>
  </w:style>
  <w:style w:type="paragraph" w:styleId="TOC5">
    <w:name w:val="toc 5"/>
    <w:basedOn w:val="Normal"/>
    <w:next w:val="Normal"/>
    <w:autoRedefine/>
    <w:uiPriority w:val="39"/>
    <w:semiHidden/>
    <w:unhideWhenUsed/>
    <w:rsid w:val="007B3647"/>
    <w:pPr>
      <w:spacing w:after="100"/>
      <w:ind w:left="880"/>
    </w:pPr>
  </w:style>
  <w:style w:type="paragraph" w:styleId="TOC6">
    <w:name w:val="toc 6"/>
    <w:basedOn w:val="Normal"/>
    <w:next w:val="Normal"/>
    <w:autoRedefine/>
    <w:uiPriority w:val="39"/>
    <w:semiHidden/>
    <w:unhideWhenUsed/>
    <w:rsid w:val="007B3647"/>
    <w:pPr>
      <w:spacing w:after="100"/>
      <w:ind w:left="1100"/>
    </w:pPr>
  </w:style>
  <w:style w:type="paragraph" w:styleId="TOC7">
    <w:name w:val="toc 7"/>
    <w:basedOn w:val="Normal"/>
    <w:next w:val="Normal"/>
    <w:autoRedefine/>
    <w:uiPriority w:val="39"/>
    <w:semiHidden/>
    <w:unhideWhenUsed/>
    <w:rsid w:val="007B3647"/>
    <w:pPr>
      <w:spacing w:after="100"/>
      <w:ind w:left="1320"/>
    </w:pPr>
  </w:style>
  <w:style w:type="paragraph" w:styleId="TOC8">
    <w:name w:val="toc 8"/>
    <w:basedOn w:val="Normal"/>
    <w:next w:val="Normal"/>
    <w:autoRedefine/>
    <w:uiPriority w:val="39"/>
    <w:semiHidden/>
    <w:unhideWhenUsed/>
    <w:rsid w:val="007B3647"/>
    <w:pPr>
      <w:spacing w:after="100"/>
      <w:ind w:left="1540"/>
    </w:pPr>
  </w:style>
  <w:style w:type="paragraph" w:styleId="TOC9">
    <w:name w:val="toc 9"/>
    <w:basedOn w:val="Normal"/>
    <w:next w:val="Normal"/>
    <w:autoRedefine/>
    <w:uiPriority w:val="39"/>
    <w:semiHidden/>
    <w:unhideWhenUsed/>
    <w:rsid w:val="007B3647"/>
    <w:pPr>
      <w:spacing w:after="100"/>
      <w:ind w:left="1760"/>
    </w:pPr>
  </w:style>
  <w:style w:type="paragraph" w:customStyle="1" w:styleId="ExpedienceBullets">
    <w:name w:val="Expedience Bullets"/>
    <w:basedOn w:val="ListParagraph"/>
    <w:rsid w:val="007B3647"/>
    <w:pPr>
      <w:numPr>
        <w:numId w:val="36"/>
      </w:numPr>
    </w:pPr>
  </w:style>
  <w:style w:type="paragraph" w:customStyle="1" w:styleId="ExpedienceBulletsSpaced">
    <w:name w:val="Expedience Bullets Spaced"/>
    <w:basedOn w:val="ListParagraph"/>
    <w:rsid w:val="007B3647"/>
    <w:pPr>
      <w:numPr>
        <w:numId w:val="40"/>
      </w:numPr>
      <w:spacing w:after="120"/>
      <w:contextualSpacing w:val="0"/>
    </w:pPr>
  </w:style>
  <w:style w:type="paragraph" w:customStyle="1" w:styleId="ExpedienceNumbered">
    <w:name w:val="Expedience Numbered"/>
    <w:basedOn w:val="ListParagraph"/>
    <w:rsid w:val="007B3647"/>
    <w:pPr>
      <w:numPr>
        <w:numId w:val="37"/>
      </w:numPr>
    </w:pPr>
  </w:style>
  <w:style w:type="paragraph" w:customStyle="1" w:styleId="ExpedienceNumberedSpaced">
    <w:name w:val="Expedience Numbered Spaced"/>
    <w:basedOn w:val="ListParagraph"/>
    <w:rsid w:val="007B3647"/>
    <w:pPr>
      <w:numPr>
        <w:numId w:val="41"/>
      </w:numPr>
      <w:spacing w:after="120"/>
      <w:contextualSpacing w:val="0"/>
    </w:pPr>
  </w:style>
  <w:style w:type="paragraph" w:customStyle="1" w:styleId="FAQQuestion">
    <w:name w:val="FAQ Question"/>
    <w:basedOn w:val="Normal"/>
    <w:rsid w:val="007B3647"/>
    <w:pPr>
      <w:spacing w:after="0"/>
    </w:pPr>
    <w:rPr>
      <w:b/>
      <w:i/>
      <w:color w:val="4F81BD" w:themeColor="accent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0825321">
      <w:bodyDiv w:val="1"/>
      <w:marLeft w:val="0"/>
      <w:marRight w:val="0"/>
      <w:marTop w:val="0"/>
      <w:marBottom w:val="0"/>
      <w:divBdr>
        <w:top w:val="none" w:sz="0" w:space="0" w:color="auto"/>
        <w:left w:val="none" w:sz="0" w:space="0" w:color="auto"/>
        <w:bottom w:val="none" w:sz="0" w:space="0" w:color="auto"/>
        <w:right w:val="none" w:sz="0" w:space="0" w:color="auto"/>
      </w:divBdr>
      <w:divsChild>
        <w:div w:id="1563951595">
          <w:marLeft w:val="0"/>
          <w:marRight w:val="0"/>
          <w:marTop w:val="0"/>
          <w:marBottom w:val="0"/>
          <w:divBdr>
            <w:top w:val="none" w:sz="0" w:space="0" w:color="auto"/>
            <w:left w:val="none" w:sz="0" w:space="0" w:color="auto"/>
            <w:bottom w:val="none" w:sz="0" w:space="0" w:color="auto"/>
            <w:right w:val="none" w:sz="0" w:space="0" w:color="auto"/>
          </w:divBdr>
          <w:divsChild>
            <w:div w:id="76383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jpg"/><Relationship Id="rId2" Type="http://schemas.openxmlformats.org/officeDocument/2006/relationships/numbering" Target="numbering.xml"/><Relationship Id="rId16" Type="http://schemas.openxmlformats.org/officeDocument/2006/relationships/image" Target="media/image9.pn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jp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B6B873-2EEA-440C-B642-97377F06F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1489</TotalTime>
  <Pages>3</Pages>
  <Words>857</Words>
  <Characters>4891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Brooke</dc:creator>
  <cp:keywords/>
  <dc:description/>
  <cp:lastModifiedBy>Brooke Savage</cp:lastModifiedBy>
  <cp:revision>46</cp:revision>
  <cp:lastPrinted>2011-03-01T16:00:00Z</cp:lastPrinted>
  <dcterms:created xsi:type="dcterms:W3CDTF">2014-07-19T18:17:00Z</dcterms:created>
  <dcterms:modified xsi:type="dcterms:W3CDTF">2014-08-11T19:19:00Z</dcterms:modified>
</cp:coreProperties>
</file>